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Default="003D34A9" w:rsidP="003D34A9">
      <w:pPr>
        <w:pStyle w:val="Title"/>
        <w:jc w:val="left"/>
        <w:rPr>
          <w:rFonts w:cs="Tahoma"/>
          <w:color w:val="000000" w:themeColor="text1"/>
          <w:sz w:val="48"/>
          <w:szCs w:val="48"/>
          <w:lang w:bidi="th-TH"/>
        </w:rPr>
      </w:pPr>
    </w:p>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95066B">
        <w:trPr>
          <w:tblHeader/>
        </w:trPr>
        <w:tc>
          <w:tcPr>
            <w:tcW w:w="927" w:type="dxa"/>
            <w:shd w:val="clear" w:color="auto" w:fill="auto"/>
            <w:vAlign w:val="center"/>
          </w:tcPr>
          <w:p w14:paraId="2CA6402F" w14:textId="77777777" w:rsidR="003B5490" w:rsidRPr="00623846" w:rsidRDefault="003B5490" w:rsidP="0095066B">
            <w:pPr>
              <w:pStyle w:val="TableHeading"/>
              <w:spacing w:before="120"/>
              <w:rPr>
                <w:sz w:val="20"/>
                <w:szCs w:val="20"/>
              </w:rPr>
            </w:pPr>
            <w:r w:rsidRPr="00623846">
              <w:rPr>
                <w:sz w:val="20"/>
                <w:szCs w:val="20"/>
              </w:rPr>
              <w:t>Version number</w:t>
            </w:r>
          </w:p>
        </w:tc>
        <w:tc>
          <w:tcPr>
            <w:tcW w:w="1992" w:type="dxa"/>
            <w:shd w:val="clear" w:color="auto" w:fill="auto"/>
            <w:vAlign w:val="center"/>
          </w:tcPr>
          <w:p w14:paraId="00F91A47" w14:textId="77777777" w:rsidR="003B5490" w:rsidRPr="00623846" w:rsidRDefault="003B5490" w:rsidP="0095066B">
            <w:pPr>
              <w:pStyle w:val="TableHeading"/>
              <w:spacing w:before="120"/>
              <w:rPr>
                <w:sz w:val="20"/>
                <w:szCs w:val="20"/>
              </w:rPr>
            </w:pPr>
            <w:r w:rsidRPr="00623846">
              <w:rPr>
                <w:sz w:val="20"/>
                <w:szCs w:val="20"/>
              </w:rPr>
              <w:t>Released Date</w:t>
            </w:r>
          </w:p>
        </w:tc>
        <w:tc>
          <w:tcPr>
            <w:tcW w:w="1834" w:type="dxa"/>
            <w:shd w:val="clear" w:color="auto" w:fill="auto"/>
            <w:vAlign w:val="center"/>
          </w:tcPr>
          <w:p w14:paraId="6F71C90B" w14:textId="77777777" w:rsidR="003B5490" w:rsidRPr="00623846" w:rsidRDefault="003B5490" w:rsidP="0095066B">
            <w:pPr>
              <w:pStyle w:val="TableHeading"/>
              <w:spacing w:before="120"/>
              <w:rPr>
                <w:sz w:val="20"/>
                <w:szCs w:val="20"/>
              </w:rPr>
            </w:pPr>
            <w:r w:rsidRPr="00623846">
              <w:rPr>
                <w:sz w:val="20"/>
                <w:szCs w:val="20"/>
              </w:rPr>
              <w:t>Effective Date</w:t>
            </w:r>
          </w:p>
        </w:tc>
        <w:tc>
          <w:tcPr>
            <w:tcW w:w="8477" w:type="dxa"/>
            <w:shd w:val="clear" w:color="auto" w:fill="auto"/>
            <w:vAlign w:val="center"/>
          </w:tcPr>
          <w:p w14:paraId="7B3A8E20" w14:textId="77777777" w:rsidR="003B5490" w:rsidRPr="00623846" w:rsidRDefault="003B5490" w:rsidP="0095066B">
            <w:pPr>
              <w:pStyle w:val="TableHeading"/>
              <w:spacing w:before="120"/>
              <w:rPr>
                <w:sz w:val="20"/>
                <w:szCs w:val="20"/>
              </w:rPr>
            </w:pPr>
            <w:r w:rsidRPr="00623846">
              <w:rPr>
                <w:sz w:val="20"/>
                <w:szCs w:val="20"/>
              </w:rPr>
              <w:t>Summary of changes</w:t>
            </w:r>
          </w:p>
        </w:tc>
        <w:tc>
          <w:tcPr>
            <w:tcW w:w="1026" w:type="dxa"/>
            <w:shd w:val="clear" w:color="auto" w:fill="auto"/>
            <w:vAlign w:val="center"/>
          </w:tcPr>
          <w:p w14:paraId="106B52FF" w14:textId="77777777" w:rsidR="003B5490" w:rsidRPr="00623846" w:rsidRDefault="003B5490" w:rsidP="0095066B">
            <w:pPr>
              <w:pStyle w:val="TableHeading"/>
              <w:spacing w:before="120"/>
              <w:rPr>
                <w:sz w:val="20"/>
                <w:szCs w:val="20"/>
              </w:rPr>
            </w:pPr>
            <w:r w:rsidRPr="00623846">
              <w:rPr>
                <w:sz w:val="20"/>
                <w:szCs w:val="20"/>
              </w:rPr>
              <w:t>Revision marks</w:t>
            </w:r>
          </w:p>
        </w:tc>
      </w:tr>
      <w:tr w:rsidR="003B5490" w:rsidRPr="00623846" w14:paraId="76AD9BE3" w14:textId="77777777" w:rsidTr="0095066B">
        <w:trPr>
          <w:trHeight w:val="586"/>
        </w:trPr>
        <w:tc>
          <w:tcPr>
            <w:tcW w:w="927" w:type="dxa"/>
            <w:tcBorders>
              <w:right w:val="dotted" w:sz="4" w:space="0" w:color="auto"/>
            </w:tcBorders>
            <w:shd w:val="clear" w:color="auto" w:fill="auto"/>
            <w:vAlign w:val="center"/>
          </w:tcPr>
          <w:p w14:paraId="5816D9D8" w14:textId="77777777" w:rsidR="003B5490" w:rsidRPr="00623846" w:rsidRDefault="003B5490" w:rsidP="0095066B">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right w:val="dotted" w:sz="4" w:space="0" w:color="auto"/>
            </w:tcBorders>
            <w:shd w:val="clear" w:color="auto" w:fill="auto"/>
            <w:vAlign w:val="center"/>
          </w:tcPr>
          <w:p w14:paraId="7FB0267B" w14:textId="09736D91" w:rsidR="003B5490" w:rsidRPr="00623846" w:rsidRDefault="00C33B62" w:rsidP="00467D82">
            <w:pPr>
              <w:pStyle w:val="ItalicizedTableText"/>
              <w:spacing w:before="120"/>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right w:val="dotted" w:sz="4" w:space="0" w:color="auto"/>
            </w:tcBorders>
            <w:shd w:val="clear" w:color="auto" w:fill="auto"/>
            <w:vAlign w:val="center"/>
          </w:tcPr>
          <w:p w14:paraId="23C1444E" w14:textId="32ED7046" w:rsidR="003B5490" w:rsidRPr="00623846" w:rsidRDefault="003B5490" w:rsidP="003B5490">
            <w:pPr>
              <w:pStyle w:val="TableText"/>
              <w:spacing w:before="120"/>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right w:val="dotted" w:sz="4" w:space="0" w:color="auto"/>
            </w:tcBorders>
            <w:shd w:val="clear" w:color="auto" w:fill="auto"/>
            <w:vAlign w:val="center"/>
          </w:tcPr>
          <w:p w14:paraId="4866357C" w14:textId="77777777" w:rsidR="003B5490" w:rsidRPr="00623846" w:rsidRDefault="003B5490" w:rsidP="0095066B">
            <w:pPr>
              <w:pStyle w:val="TableText"/>
              <w:spacing w:before="120"/>
              <w:rPr>
                <w:rFonts w:cs="Tahoma"/>
              </w:rPr>
            </w:pPr>
            <w:r w:rsidRPr="00623846">
              <w:rPr>
                <w:rFonts w:cs="Tahoma"/>
              </w:rPr>
              <w:t>First version</w:t>
            </w:r>
          </w:p>
        </w:tc>
        <w:tc>
          <w:tcPr>
            <w:tcW w:w="1026" w:type="dxa"/>
            <w:tcBorders>
              <w:left w:val="dotted" w:sz="4" w:space="0" w:color="auto"/>
            </w:tcBorders>
            <w:shd w:val="clear" w:color="auto" w:fill="auto"/>
            <w:vAlign w:val="center"/>
          </w:tcPr>
          <w:p w14:paraId="141EA506" w14:textId="77777777" w:rsidR="003B5490" w:rsidRPr="00623846" w:rsidRDefault="003B5490" w:rsidP="0095066B">
            <w:pPr>
              <w:pStyle w:val="TableText"/>
              <w:spacing w:before="120"/>
              <w:jc w:val="center"/>
              <w:rPr>
                <w:rFonts w:cs="Tahoma"/>
              </w:rPr>
            </w:pPr>
            <w:r w:rsidRPr="00623846">
              <w:rPr>
                <w:rFonts w:cs="Tahoma"/>
              </w:rPr>
              <w:t>No</w:t>
            </w:r>
          </w:p>
        </w:tc>
      </w:tr>
    </w:tbl>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3A2458" w:rsidRDefault="003A2458" w:rsidP="003A2458">
          <w:pPr>
            <w:pStyle w:val="TOCHeading"/>
            <w:rPr>
              <w:rFonts w:ascii="Tahoma" w:hAnsi="Tahoma" w:cs="Tahoma"/>
              <w:b/>
              <w:bCs/>
              <w:color w:val="auto"/>
              <w:sz w:val="20"/>
              <w:szCs w:val="20"/>
            </w:rPr>
          </w:pPr>
          <w:r w:rsidRPr="00914655">
            <w:rPr>
              <w:rFonts w:ascii="Tahoma" w:hAnsi="Tahoma" w:cs="Tahoma"/>
              <w:b/>
              <w:bCs/>
              <w:color w:val="auto"/>
              <w:sz w:val="20"/>
              <w:szCs w:val="20"/>
            </w:rPr>
            <w:t>T</w:t>
          </w:r>
          <w:r w:rsidRPr="00FB0CE0">
            <w:rPr>
              <w:rFonts w:ascii="Tahoma" w:hAnsi="Tahoma" w:cs="Tahoma"/>
              <w:b/>
              <w:bCs/>
              <w:color w:val="auto"/>
              <w:sz w:val="20"/>
              <w:szCs w:val="20"/>
            </w:rPr>
            <w:t>able of Contents</w:t>
          </w:r>
        </w:p>
        <w:p w14:paraId="6FC35262" w14:textId="77777777" w:rsidR="0052137F" w:rsidRDefault="00A30052">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622449" w:history="1">
            <w:r w:rsidR="0052137F" w:rsidRPr="00D70DFF">
              <w:rPr>
                <w:rStyle w:val="Hyperlink"/>
              </w:rPr>
              <w:t>1.</w:t>
            </w:r>
            <w:r w:rsidR="0052137F">
              <w:rPr>
                <w:rFonts w:asciiTheme="minorHAnsi" w:eastAsiaTheme="minorEastAsia" w:hAnsiTheme="minorHAnsi" w:cstheme="minorBidi"/>
                <w:b w:val="0"/>
                <w:bCs w:val="0"/>
                <w:color w:val="auto"/>
                <w:sz w:val="22"/>
                <w:szCs w:val="28"/>
              </w:rPr>
              <w:tab/>
            </w:r>
            <w:r w:rsidR="0052137F" w:rsidRPr="00D70DFF">
              <w:rPr>
                <w:rStyle w:val="Hyperlink"/>
              </w:rPr>
              <w:t>Document Overview</w:t>
            </w:r>
            <w:r w:rsidR="0052137F">
              <w:rPr>
                <w:webHidden/>
              </w:rPr>
              <w:tab/>
            </w:r>
            <w:r w:rsidR="0052137F">
              <w:rPr>
                <w:rStyle w:val="Hyperlink"/>
              </w:rPr>
              <w:fldChar w:fldCharType="begin"/>
            </w:r>
            <w:r w:rsidR="0052137F">
              <w:rPr>
                <w:webHidden/>
              </w:rPr>
              <w:instrText xml:space="preserve"> PAGEREF _Toc2622449 \h </w:instrText>
            </w:r>
            <w:r w:rsidR="0052137F">
              <w:rPr>
                <w:rStyle w:val="Hyperlink"/>
              </w:rPr>
            </w:r>
            <w:r w:rsidR="0052137F">
              <w:rPr>
                <w:rStyle w:val="Hyperlink"/>
              </w:rPr>
              <w:fldChar w:fldCharType="separate"/>
            </w:r>
            <w:r w:rsidR="0052137F">
              <w:rPr>
                <w:webHidden/>
              </w:rPr>
              <w:t>4</w:t>
            </w:r>
            <w:r w:rsidR="0052137F">
              <w:rPr>
                <w:rStyle w:val="Hyperlink"/>
              </w:rPr>
              <w:fldChar w:fldCharType="end"/>
            </w:r>
          </w:hyperlink>
        </w:p>
        <w:p w14:paraId="333C7CF4" w14:textId="77777777" w:rsidR="0052137F" w:rsidRDefault="00C33B62">
          <w:pPr>
            <w:pStyle w:val="TOC1"/>
            <w:rPr>
              <w:rFonts w:asciiTheme="minorHAnsi" w:eastAsiaTheme="minorEastAsia" w:hAnsiTheme="minorHAnsi" w:cstheme="minorBidi"/>
              <w:b w:val="0"/>
              <w:bCs w:val="0"/>
              <w:color w:val="auto"/>
              <w:sz w:val="22"/>
              <w:szCs w:val="28"/>
            </w:rPr>
          </w:pPr>
          <w:hyperlink w:anchor="_Toc2622450" w:history="1">
            <w:r w:rsidR="0052137F" w:rsidRPr="00D70DFF">
              <w:rPr>
                <w:rStyle w:val="Hyperlink"/>
              </w:rPr>
              <w:t>2.</w:t>
            </w:r>
            <w:r w:rsidR="0052137F">
              <w:rPr>
                <w:rFonts w:asciiTheme="minorHAnsi" w:eastAsiaTheme="minorEastAsia" w:hAnsiTheme="minorHAnsi" w:cstheme="minorBidi"/>
                <w:b w:val="0"/>
                <w:bCs w:val="0"/>
                <w:color w:val="auto"/>
                <w:sz w:val="22"/>
                <w:szCs w:val="28"/>
              </w:rPr>
              <w:tab/>
            </w:r>
            <w:r w:rsidR="0052137F" w:rsidRPr="00D70DFF">
              <w:rPr>
                <w:rStyle w:val="Hyperlink"/>
              </w:rPr>
              <w:t>Dataset Reporting Guideline:</w:t>
            </w:r>
            <w:r w:rsidR="0052137F">
              <w:rPr>
                <w:webHidden/>
              </w:rPr>
              <w:tab/>
            </w:r>
            <w:r w:rsidR="0052137F">
              <w:rPr>
                <w:rStyle w:val="Hyperlink"/>
              </w:rPr>
              <w:fldChar w:fldCharType="begin"/>
            </w:r>
            <w:r w:rsidR="0052137F">
              <w:rPr>
                <w:webHidden/>
              </w:rPr>
              <w:instrText xml:space="preserve"> PAGEREF _Toc2622450 \h </w:instrText>
            </w:r>
            <w:r w:rsidR="0052137F">
              <w:rPr>
                <w:rStyle w:val="Hyperlink"/>
              </w:rPr>
            </w:r>
            <w:r w:rsidR="0052137F">
              <w:rPr>
                <w:rStyle w:val="Hyperlink"/>
              </w:rPr>
              <w:fldChar w:fldCharType="separate"/>
            </w:r>
            <w:r w:rsidR="0052137F">
              <w:rPr>
                <w:webHidden/>
              </w:rPr>
              <w:t>5</w:t>
            </w:r>
            <w:r w:rsidR="0052137F">
              <w:rPr>
                <w:rStyle w:val="Hyperlink"/>
              </w:rPr>
              <w:fldChar w:fldCharType="end"/>
            </w:r>
          </w:hyperlink>
        </w:p>
        <w:p w14:paraId="32926027" w14:textId="77777777" w:rsidR="0052137F" w:rsidRDefault="00C33B62">
          <w:pPr>
            <w:pStyle w:val="TOC2"/>
            <w:rPr>
              <w:rFonts w:asciiTheme="minorHAnsi" w:eastAsiaTheme="minorEastAsia" w:hAnsiTheme="minorHAnsi" w:cstheme="minorBidi"/>
              <w:color w:val="auto"/>
              <w:sz w:val="22"/>
              <w:szCs w:val="28"/>
            </w:rPr>
          </w:pPr>
          <w:hyperlink w:anchor="_Toc2622451" w:history="1">
            <w:r w:rsidR="0052137F" w:rsidRPr="00D70DFF">
              <w:rPr>
                <w:rStyle w:val="Hyperlink"/>
              </w:rPr>
              <w:t>1.</w:t>
            </w:r>
            <w:r w:rsidR="0052137F">
              <w:rPr>
                <w:rFonts w:asciiTheme="minorHAnsi" w:eastAsiaTheme="minorEastAsia" w:hAnsiTheme="minorHAnsi" w:cstheme="minorBidi"/>
                <w:color w:val="auto"/>
                <w:sz w:val="22"/>
                <w:szCs w:val="28"/>
              </w:rPr>
              <w:tab/>
            </w:r>
            <w:r w:rsidR="0052137F" w:rsidRPr="00D70DFF">
              <w:rPr>
                <w:rStyle w:val="Hyperlink"/>
                <w:cs/>
              </w:rPr>
              <w:t xml:space="preserve">แนวทางการตั้งชื่อ </w:t>
            </w:r>
            <w:r w:rsidR="0052137F" w:rsidRPr="00D70DFF">
              <w:rPr>
                <w:rStyle w:val="Hyperlink"/>
              </w:rPr>
              <w:t xml:space="preserve">Dataset </w:t>
            </w:r>
            <w:r w:rsidR="0052137F" w:rsidRPr="00D70DFF">
              <w:rPr>
                <w:rStyle w:val="Hyperlink"/>
                <w:cs/>
              </w:rPr>
              <w:t>ตามมาตรฐาน ธปท. :</w:t>
            </w:r>
            <w:r w:rsidR="0052137F">
              <w:rPr>
                <w:webHidden/>
              </w:rPr>
              <w:tab/>
            </w:r>
            <w:r w:rsidR="0052137F">
              <w:rPr>
                <w:rStyle w:val="Hyperlink"/>
              </w:rPr>
              <w:fldChar w:fldCharType="begin"/>
            </w:r>
            <w:r w:rsidR="0052137F">
              <w:rPr>
                <w:webHidden/>
              </w:rPr>
              <w:instrText xml:space="preserve"> PAGEREF _Toc2622451 \h </w:instrText>
            </w:r>
            <w:r w:rsidR="0052137F">
              <w:rPr>
                <w:rStyle w:val="Hyperlink"/>
              </w:rPr>
            </w:r>
            <w:r w:rsidR="0052137F">
              <w:rPr>
                <w:rStyle w:val="Hyperlink"/>
              </w:rPr>
              <w:fldChar w:fldCharType="separate"/>
            </w:r>
            <w:r w:rsidR="0052137F">
              <w:rPr>
                <w:webHidden/>
              </w:rPr>
              <w:t>5</w:t>
            </w:r>
            <w:r w:rsidR="0052137F">
              <w:rPr>
                <w:rStyle w:val="Hyperlink"/>
              </w:rPr>
              <w:fldChar w:fldCharType="end"/>
            </w:r>
          </w:hyperlink>
        </w:p>
        <w:p w14:paraId="347F84E5" w14:textId="77777777" w:rsidR="0052137F" w:rsidRDefault="00C33B62">
          <w:pPr>
            <w:pStyle w:val="TOC2"/>
            <w:rPr>
              <w:rFonts w:asciiTheme="minorHAnsi" w:eastAsiaTheme="minorEastAsia" w:hAnsiTheme="minorHAnsi" w:cstheme="minorBidi"/>
              <w:color w:val="auto"/>
              <w:sz w:val="22"/>
              <w:szCs w:val="28"/>
            </w:rPr>
          </w:pPr>
          <w:hyperlink w:anchor="_Toc2622452" w:history="1">
            <w:r w:rsidR="0052137F" w:rsidRPr="00D70DFF">
              <w:rPr>
                <w:rStyle w:val="Hyperlink"/>
              </w:rPr>
              <w:t>2.</w:t>
            </w:r>
            <w:r w:rsidR="0052137F">
              <w:rPr>
                <w:rFonts w:asciiTheme="minorHAnsi" w:eastAsiaTheme="minorEastAsia" w:hAnsiTheme="minorHAnsi" w:cstheme="minorBidi"/>
                <w:color w:val="auto"/>
                <w:sz w:val="22"/>
                <w:szCs w:val="28"/>
              </w:rPr>
              <w:tab/>
            </w:r>
            <w:r w:rsidR="0052137F" w:rsidRPr="00D70DFF">
              <w:rPr>
                <w:rStyle w:val="Hyperlink"/>
                <w:cs/>
              </w:rPr>
              <w:t>แนวทางการจัดทำชุดข้อมูล</w:t>
            </w:r>
            <w:r w:rsidR="0052137F">
              <w:rPr>
                <w:webHidden/>
              </w:rPr>
              <w:tab/>
            </w:r>
            <w:r w:rsidR="0052137F">
              <w:rPr>
                <w:rStyle w:val="Hyperlink"/>
              </w:rPr>
              <w:fldChar w:fldCharType="begin"/>
            </w:r>
            <w:r w:rsidR="0052137F">
              <w:rPr>
                <w:webHidden/>
              </w:rPr>
              <w:instrText xml:space="preserve"> PAGEREF _Toc2622452 \h </w:instrText>
            </w:r>
            <w:r w:rsidR="0052137F">
              <w:rPr>
                <w:rStyle w:val="Hyperlink"/>
              </w:rPr>
            </w:r>
            <w:r w:rsidR="0052137F">
              <w:rPr>
                <w:rStyle w:val="Hyperlink"/>
              </w:rPr>
              <w:fldChar w:fldCharType="separate"/>
            </w:r>
            <w:r w:rsidR="0052137F">
              <w:rPr>
                <w:webHidden/>
              </w:rPr>
              <w:t>5</w:t>
            </w:r>
            <w:r w:rsidR="0052137F">
              <w:rPr>
                <w:rStyle w:val="Hyperlink"/>
              </w:rPr>
              <w:fldChar w:fldCharType="end"/>
            </w:r>
          </w:hyperlink>
        </w:p>
        <w:p w14:paraId="1B1A1F08" w14:textId="77777777" w:rsidR="0052137F" w:rsidRDefault="00C33B62">
          <w:pPr>
            <w:pStyle w:val="TOC1"/>
            <w:rPr>
              <w:rFonts w:asciiTheme="minorHAnsi" w:eastAsiaTheme="minorEastAsia" w:hAnsiTheme="minorHAnsi" w:cstheme="minorBidi"/>
              <w:b w:val="0"/>
              <w:bCs w:val="0"/>
              <w:color w:val="auto"/>
              <w:sz w:val="22"/>
              <w:szCs w:val="28"/>
            </w:rPr>
          </w:pPr>
          <w:hyperlink w:anchor="_Toc2622453" w:history="1">
            <w:r w:rsidR="0052137F" w:rsidRPr="00D70DFF">
              <w:rPr>
                <w:rStyle w:val="Hyperlink"/>
              </w:rPr>
              <w:t>3.</w:t>
            </w:r>
            <w:r w:rsidR="0052137F">
              <w:rPr>
                <w:rFonts w:asciiTheme="minorHAnsi" w:eastAsiaTheme="minorEastAsia" w:hAnsiTheme="minorHAnsi" w:cstheme="minorBidi"/>
                <w:b w:val="0"/>
                <w:bCs w:val="0"/>
                <w:color w:val="auto"/>
                <w:sz w:val="22"/>
                <w:szCs w:val="28"/>
              </w:rPr>
              <w:tab/>
            </w:r>
            <w:r w:rsidR="0052137F" w:rsidRPr="00D70DFF">
              <w:rPr>
                <w:rStyle w:val="Hyperlink"/>
              </w:rPr>
              <w:t>Data Set Details</w:t>
            </w:r>
            <w:r w:rsidR="0052137F">
              <w:rPr>
                <w:webHidden/>
              </w:rPr>
              <w:tab/>
            </w:r>
            <w:r w:rsidR="0052137F">
              <w:rPr>
                <w:rStyle w:val="Hyperlink"/>
              </w:rPr>
              <w:fldChar w:fldCharType="begin"/>
            </w:r>
            <w:r w:rsidR="0052137F">
              <w:rPr>
                <w:webHidden/>
              </w:rPr>
              <w:instrText xml:space="preserve"> PAGEREF _Toc2622453 \h </w:instrText>
            </w:r>
            <w:r w:rsidR="0052137F">
              <w:rPr>
                <w:rStyle w:val="Hyperlink"/>
              </w:rPr>
            </w:r>
            <w:r w:rsidR="0052137F">
              <w:rPr>
                <w:rStyle w:val="Hyperlink"/>
              </w:rPr>
              <w:fldChar w:fldCharType="separate"/>
            </w:r>
            <w:r w:rsidR="0052137F">
              <w:rPr>
                <w:webHidden/>
              </w:rPr>
              <w:t>6</w:t>
            </w:r>
            <w:r w:rsidR="0052137F">
              <w:rPr>
                <w:rStyle w:val="Hyperlink"/>
              </w:rPr>
              <w:fldChar w:fldCharType="end"/>
            </w:r>
          </w:hyperlink>
        </w:p>
        <w:p w14:paraId="54254794" w14:textId="77777777" w:rsidR="0052137F" w:rsidRDefault="00C33B62">
          <w:pPr>
            <w:pStyle w:val="TOC2"/>
            <w:rPr>
              <w:rFonts w:asciiTheme="minorHAnsi" w:eastAsiaTheme="minorEastAsia" w:hAnsiTheme="minorHAnsi" w:cstheme="minorBidi"/>
              <w:color w:val="auto"/>
              <w:sz w:val="22"/>
              <w:szCs w:val="28"/>
            </w:rPr>
          </w:pPr>
          <w:hyperlink w:anchor="_Toc2622454" w:history="1">
            <w:r w:rsidR="0052137F" w:rsidRPr="00D70DFF">
              <w:rPr>
                <w:rStyle w:val="Hyperlink"/>
              </w:rPr>
              <w:t>1.</w:t>
            </w:r>
            <w:r w:rsidR="0052137F">
              <w:rPr>
                <w:rFonts w:asciiTheme="minorHAnsi" w:eastAsiaTheme="minorEastAsia" w:hAnsiTheme="minorHAnsi" w:cstheme="minorBidi"/>
                <w:color w:val="auto"/>
                <w:sz w:val="22"/>
                <w:szCs w:val="28"/>
              </w:rPr>
              <w:tab/>
            </w:r>
            <w:r w:rsidR="0052137F" w:rsidRPr="00D70DFF">
              <w:rPr>
                <w:rStyle w:val="Hyperlink"/>
              </w:rPr>
              <w:t>Subject Area: Asset &amp; Liability Management</w:t>
            </w:r>
            <w:r w:rsidR="0052137F">
              <w:rPr>
                <w:webHidden/>
              </w:rPr>
              <w:tab/>
            </w:r>
            <w:r w:rsidR="0052137F">
              <w:rPr>
                <w:rStyle w:val="Hyperlink"/>
              </w:rPr>
              <w:fldChar w:fldCharType="begin"/>
            </w:r>
            <w:r w:rsidR="0052137F">
              <w:rPr>
                <w:webHidden/>
              </w:rPr>
              <w:instrText xml:space="preserve"> PAGEREF _Toc2622454 \h </w:instrText>
            </w:r>
            <w:r w:rsidR="0052137F">
              <w:rPr>
                <w:rStyle w:val="Hyperlink"/>
              </w:rPr>
            </w:r>
            <w:r w:rsidR="0052137F">
              <w:rPr>
                <w:rStyle w:val="Hyperlink"/>
              </w:rPr>
              <w:fldChar w:fldCharType="separate"/>
            </w:r>
            <w:r w:rsidR="0052137F">
              <w:rPr>
                <w:webHidden/>
              </w:rPr>
              <w:t>6</w:t>
            </w:r>
            <w:r w:rsidR="0052137F">
              <w:rPr>
                <w:rStyle w:val="Hyperlink"/>
              </w:rPr>
              <w:fldChar w:fldCharType="end"/>
            </w:r>
          </w:hyperlink>
        </w:p>
        <w:p w14:paraId="3537D228" w14:textId="77777777" w:rsidR="0052137F" w:rsidRDefault="00C33B62">
          <w:pPr>
            <w:pStyle w:val="TOC3"/>
            <w:rPr>
              <w:rFonts w:asciiTheme="minorHAnsi" w:eastAsiaTheme="minorEastAsia" w:hAnsiTheme="minorHAnsi" w:cstheme="minorBidi"/>
              <w:color w:val="auto"/>
              <w:sz w:val="22"/>
              <w:szCs w:val="28"/>
            </w:rPr>
          </w:pPr>
          <w:hyperlink w:anchor="_Toc2622455" w:history="1">
            <w:r w:rsidR="0052137F" w:rsidRPr="00D70DFF">
              <w:rPr>
                <w:rStyle w:val="Hyperlink"/>
              </w:rPr>
              <w:t>1.</w:t>
            </w:r>
            <w:r w:rsidR="0052137F">
              <w:rPr>
                <w:rFonts w:asciiTheme="minorHAnsi" w:eastAsiaTheme="minorEastAsia" w:hAnsiTheme="minorHAnsi" w:cstheme="minorBidi"/>
                <w:color w:val="auto"/>
                <w:sz w:val="22"/>
                <w:szCs w:val="28"/>
              </w:rPr>
              <w:tab/>
            </w:r>
            <w:r w:rsidR="0052137F" w:rsidRPr="00D70DFF">
              <w:rPr>
                <w:rStyle w:val="Hyperlink"/>
              </w:rPr>
              <w:t xml:space="preserve">Data Set: </w:t>
            </w:r>
            <w:r w:rsidR="0052137F" w:rsidRPr="00D70DFF">
              <w:rPr>
                <w:rStyle w:val="Hyperlink"/>
                <w:cs/>
              </w:rPr>
              <w:t>ข้อมูลวงเงินที่ได้รับจากคู่ค้า</w:t>
            </w:r>
            <w:r w:rsidR="0052137F">
              <w:rPr>
                <w:webHidden/>
              </w:rPr>
              <w:tab/>
            </w:r>
            <w:r w:rsidR="0052137F">
              <w:rPr>
                <w:rStyle w:val="Hyperlink"/>
              </w:rPr>
              <w:fldChar w:fldCharType="begin"/>
            </w:r>
            <w:r w:rsidR="0052137F">
              <w:rPr>
                <w:webHidden/>
              </w:rPr>
              <w:instrText xml:space="preserve"> PAGEREF _Toc2622455 \h </w:instrText>
            </w:r>
            <w:r w:rsidR="0052137F">
              <w:rPr>
                <w:rStyle w:val="Hyperlink"/>
              </w:rPr>
            </w:r>
            <w:r w:rsidR="0052137F">
              <w:rPr>
                <w:rStyle w:val="Hyperlink"/>
              </w:rPr>
              <w:fldChar w:fldCharType="separate"/>
            </w:r>
            <w:r w:rsidR="0052137F">
              <w:rPr>
                <w:webHidden/>
              </w:rPr>
              <w:t>6</w:t>
            </w:r>
            <w:r w:rsidR="0052137F">
              <w:rPr>
                <w:rStyle w:val="Hyperlink"/>
              </w:rPr>
              <w:fldChar w:fldCharType="end"/>
            </w:r>
          </w:hyperlink>
        </w:p>
        <w:p w14:paraId="398616C2" w14:textId="77777777" w:rsidR="0052137F" w:rsidRDefault="00C33B62">
          <w:pPr>
            <w:pStyle w:val="TOC3"/>
            <w:rPr>
              <w:rFonts w:asciiTheme="minorHAnsi" w:eastAsiaTheme="minorEastAsia" w:hAnsiTheme="minorHAnsi" w:cstheme="minorBidi"/>
              <w:color w:val="auto"/>
              <w:sz w:val="22"/>
              <w:szCs w:val="28"/>
            </w:rPr>
          </w:pPr>
          <w:hyperlink w:anchor="_Toc2622456" w:history="1">
            <w:r w:rsidR="0052137F" w:rsidRPr="00D70DFF">
              <w:rPr>
                <w:rStyle w:val="Hyperlink"/>
              </w:rPr>
              <w:t>2.</w:t>
            </w:r>
            <w:r w:rsidR="0052137F">
              <w:rPr>
                <w:rFonts w:asciiTheme="minorHAnsi" w:eastAsiaTheme="minorEastAsia" w:hAnsiTheme="minorHAnsi" w:cstheme="minorBidi"/>
                <w:color w:val="auto"/>
                <w:sz w:val="22"/>
                <w:szCs w:val="28"/>
              </w:rPr>
              <w:tab/>
            </w:r>
            <w:r w:rsidR="0052137F" w:rsidRPr="00D70DFF">
              <w:rPr>
                <w:rStyle w:val="Hyperlink"/>
              </w:rPr>
              <w:t xml:space="preserve">Data Set: </w:t>
            </w:r>
            <w:r w:rsidR="0052137F" w:rsidRPr="00D70DFF">
              <w:rPr>
                <w:rStyle w:val="Hyperlink"/>
                <w:cs/>
              </w:rPr>
              <w:t xml:space="preserve">ข้อมูล </w:t>
            </w:r>
            <w:r w:rsidR="0052137F" w:rsidRPr="00D70DFF">
              <w:rPr>
                <w:rStyle w:val="Hyperlink"/>
              </w:rPr>
              <w:t xml:space="preserve">Risk Limit </w:t>
            </w:r>
            <w:r w:rsidR="0052137F" w:rsidRPr="00D70DFF">
              <w:rPr>
                <w:rStyle w:val="Hyperlink"/>
                <w:cs/>
              </w:rPr>
              <w:t xml:space="preserve">และ </w:t>
            </w:r>
            <w:r w:rsidR="0052137F" w:rsidRPr="00D70DFF">
              <w:rPr>
                <w:rStyle w:val="Hyperlink"/>
              </w:rPr>
              <w:t xml:space="preserve">Trigger </w:t>
            </w:r>
            <w:r w:rsidR="0052137F" w:rsidRPr="00D70DFF">
              <w:rPr>
                <w:rStyle w:val="Hyperlink"/>
                <w:cs/>
              </w:rPr>
              <w:t>ที่สถาบันการเงินใช้บริหารสินทรัพย์และหนี้สิน</w:t>
            </w:r>
            <w:r w:rsidR="0052137F">
              <w:rPr>
                <w:webHidden/>
              </w:rPr>
              <w:tab/>
            </w:r>
            <w:r w:rsidR="0052137F">
              <w:rPr>
                <w:rStyle w:val="Hyperlink"/>
              </w:rPr>
              <w:fldChar w:fldCharType="begin"/>
            </w:r>
            <w:r w:rsidR="0052137F">
              <w:rPr>
                <w:webHidden/>
              </w:rPr>
              <w:instrText xml:space="preserve"> PAGEREF _Toc2622456 \h </w:instrText>
            </w:r>
            <w:r w:rsidR="0052137F">
              <w:rPr>
                <w:rStyle w:val="Hyperlink"/>
              </w:rPr>
            </w:r>
            <w:r w:rsidR="0052137F">
              <w:rPr>
                <w:rStyle w:val="Hyperlink"/>
              </w:rPr>
              <w:fldChar w:fldCharType="separate"/>
            </w:r>
            <w:r w:rsidR="0052137F">
              <w:rPr>
                <w:webHidden/>
              </w:rPr>
              <w:t>9</w:t>
            </w:r>
            <w:r w:rsidR="0052137F">
              <w:rPr>
                <w:rStyle w:val="Hyperlink"/>
              </w:rPr>
              <w:fldChar w:fldCharType="end"/>
            </w:r>
          </w:hyperlink>
        </w:p>
        <w:p w14:paraId="6823DC3A" w14:textId="77777777" w:rsidR="0052137F" w:rsidRDefault="00C33B62">
          <w:pPr>
            <w:pStyle w:val="TOC2"/>
            <w:rPr>
              <w:rFonts w:asciiTheme="minorHAnsi" w:eastAsiaTheme="minorEastAsia" w:hAnsiTheme="minorHAnsi" w:cstheme="minorBidi"/>
              <w:color w:val="auto"/>
              <w:sz w:val="22"/>
              <w:szCs w:val="28"/>
            </w:rPr>
          </w:pPr>
          <w:hyperlink w:anchor="_Toc2622457" w:history="1">
            <w:r w:rsidR="0052137F" w:rsidRPr="00D70DFF">
              <w:rPr>
                <w:rStyle w:val="Hyperlink"/>
              </w:rPr>
              <w:t>2.</w:t>
            </w:r>
            <w:r w:rsidR="0052137F">
              <w:rPr>
                <w:rFonts w:asciiTheme="minorHAnsi" w:eastAsiaTheme="minorEastAsia" w:hAnsiTheme="minorHAnsi" w:cstheme="minorBidi"/>
                <w:color w:val="auto"/>
                <w:sz w:val="22"/>
                <w:szCs w:val="28"/>
              </w:rPr>
              <w:tab/>
            </w:r>
            <w:r w:rsidR="0052137F" w:rsidRPr="00D70DFF">
              <w:rPr>
                <w:rStyle w:val="Hyperlink"/>
              </w:rPr>
              <w:t>Subject Area: Strategic Risk</w:t>
            </w:r>
            <w:r w:rsidR="0052137F">
              <w:rPr>
                <w:webHidden/>
              </w:rPr>
              <w:tab/>
            </w:r>
            <w:r w:rsidR="0052137F">
              <w:rPr>
                <w:rStyle w:val="Hyperlink"/>
              </w:rPr>
              <w:fldChar w:fldCharType="begin"/>
            </w:r>
            <w:r w:rsidR="0052137F">
              <w:rPr>
                <w:webHidden/>
              </w:rPr>
              <w:instrText xml:space="preserve"> PAGEREF _Toc2622457 \h </w:instrText>
            </w:r>
            <w:r w:rsidR="0052137F">
              <w:rPr>
                <w:rStyle w:val="Hyperlink"/>
              </w:rPr>
            </w:r>
            <w:r w:rsidR="0052137F">
              <w:rPr>
                <w:rStyle w:val="Hyperlink"/>
              </w:rPr>
              <w:fldChar w:fldCharType="separate"/>
            </w:r>
            <w:r w:rsidR="0052137F">
              <w:rPr>
                <w:webHidden/>
              </w:rPr>
              <w:t>12</w:t>
            </w:r>
            <w:r w:rsidR="0052137F">
              <w:rPr>
                <w:rStyle w:val="Hyperlink"/>
              </w:rPr>
              <w:fldChar w:fldCharType="end"/>
            </w:r>
          </w:hyperlink>
        </w:p>
        <w:p w14:paraId="42C48F69" w14:textId="77777777" w:rsidR="0052137F" w:rsidRDefault="00C33B62">
          <w:pPr>
            <w:pStyle w:val="TOC3"/>
            <w:rPr>
              <w:rFonts w:asciiTheme="minorHAnsi" w:eastAsiaTheme="minorEastAsia" w:hAnsiTheme="minorHAnsi" w:cstheme="minorBidi"/>
              <w:color w:val="auto"/>
              <w:sz w:val="22"/>
              <w:szCs w:val="28"/>
            </w:rPr>
          </w:pPr>
          <w:hyperlink w:anchor="_Toc2622458" w:history="1">
            <w:r w:rsidR="0052137F" w:rsidRPr="00D70DFF">
              <w:rPr>
                <w:rStyle w:val="Hyperlink"/>
              </w:rPr>
              <w:t>1.</w:t>
            </w:r>
            <w:r w:rsidR="0052137F">
              <w:rPr>
                <w:rFonts w:asciiTheme="minorHAnsi" w:eastAsiaTheme="minorEastAsia" w:hAnsiTheme="minorHAnsi" w:cstheme="minorBidi"/>
                <w:color w:val="auto"/>
                <w:sz w:val="22"/>
                <w:szCs w:val="28"/>
              </w:rPr>
              <w:tab/>
            </w:r>
            <w:r w:rsidR="0052137F" w:rsidRPr="00D70DFF">
              <w:rPr>
                <w:rStyle w:val="Hyperlink"/>
              </w:rPr>
              <w:t xml:space="preserve">Data Set: </w:t>
            </w:r>
            <w:r w:rsidR="0052137F" w:rsidRPr="00D70DFF">
              <w:rPr>
                <w:rStyle w:val="Hyperlink"/>
                <w:cs/>
              </w:rPr>
              <w:t>ข้อมูลเป้าหมายทางการเงินของสถาบันการเงิน</w:t>
            </w:r>
            <w:r w:rsidR="0052137F">
              <w:rPr>
                <w:webHidden/>
              </w:rPr>
              <w:tab/>
            </w:r>
            <w:r w:rsidR="0052137F">
              <w:rPr>
                <w:rStyle w:val="Hyperlink"/>
              </w:rPr>
              <w:fldChar w:fldCharType="begin"/>
            </w:r>
            <w:r w:rsidR="0052137F">
              <w:rPr>
                <w:webHidden/>
              </w:rPr>
              <w:instrText xml:space="preserve"> PAGEREF _Toc2622458 \h </w:instrText>
            </w:r>
            <w:r w:rsidR="0052137F">
              <w:rPr>
                <w:rStyle w:val="Hyperlink"/>
              </w:rPr>
            </w:r>
            <w:r w:rsidR="0052137F">
              <w:rPr>
                <w:rStyle w:val="Hyperlink"/>
              </w:rPr>
              <w:fldChar w:fldCharType="separate"/>
            </w:r>
            <w:r w:rsidR="0052137F">
              <w:rPr>
                <w:webHidden/>
              </w:rPr>
              <w:t>12</w:t>
            </w:r>
            <w:r w:rsidR="0052137F">
              <w:rPr>
                <w:rStyle w:val="Hyperlink"/>
              </w:rPr>
              <w:fldChar w:fldCharType="end"/>
            </w:r>
          </w:hyperlink>
        </w:p>
        <w:p w14:paraId="283DDB54" w14:textId="113ACE5D" w:rsidR="0022108C" w:rsidRDefault="00A30052">
          <w:r>
            <w:rPr>
              <w:b/>
              <w:bCs/>
              <w:noProof/>
              <w:color w:val="000000" w:themeColor="text1"/>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rPr>
      </w:pPr>
    </w:p>
    <w:p w14:paraId="3CD6D8A1" w14:textId="77777777" w:rsidR="0022108C" w:rsidRDefault="0022108C" w:rsidP="00BB5C7C">
      <w:pPr>
        <w:pStyle w:val="Title"/>
        <w:tabs>
          <w:tab w:val="left" w:pos="6161"/>
        </w:tabs>
        <w:jc w:val="left"/>
        <w:rPr>
          <w:rFonts w:cs="Tahoma"/>
          <w:color w:val="000000" w:themeColor="text1"/>
          <w:sz w:val="20"/>
          <w:szCs w:val="20"/>
        </w:rPr>
      </w:pPr>
    </w:p>
    <w:p w14:paraId="19416704" w14:textId="77777777" w:rsidR="0022108C" w:rsidRDefault="0022108C" w:rsidP="00BB5C7C">
      <w:pPr>
        <w:pStyle w:val="Title"/>
        <w:tabs>
          <w:tab w:val="left" w:pos="6161"/>
        </w:tabs>
        <w:jc w:val="left"/>
        <w:rPr>
          <w:rFonts w:cs="Tahoma"/>
          <w:color w:val="000000" w:themeColor="text1"/>
          <w:sz w:val="20"/>
          <w:szCs w:val="20"/>
        </w:rPr>
      </w:pPr>
    </w:p>
    <w:p w14:paraId="06F21C22" w14:textId="77777777" w:rsidR="0074333C" w:rsidRPr="0046443F" w:rsidRDefault="0074333C" w:rsidP="0074333C">
      <w:pPr>
        <w:pStyle w:val="Heading1"/>
        <w:numPr>
          <w:ilvl w:val="0"/>
          <w:numId w:val="18"/>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789153"/>
      <w:bookmarkStart w:id="10" w:name="_Toc2622449"/>
      <w:bookmarkStart w:id="11" w:name="_Toc533410706"/>
      <w:bookmarkEnd w:id="0"/>
      <w:r w:rsidRPr="0046443F">
        <w:rPr>
          <w:rFonts w:ascii="Tahoma" w:hAnsi="Tahoma" w:cs="Tahoma"/>
          <w:sz w:val="20"/>
          <w:szCs w:val="20"/>
        </w:rPr>
        <w:t>Document Overview</w:t>
      </w:r>
      <w:bookmarkEnd w:id="1"/>
      <w:bookmarkEnd w:id="2"/>
      <w:bookmarkEnd w:id="3"/>
      <w:bookmarkEnd w:id="4"/>
      <w:bookmarkEnd w:id="5"/>
      <w:bookmarkEnd w:id="6"/>
      <w:bookmarkEnd w:id="7"/>
      <w:bookmarkEnd w:id="8"/>
      <w:bookmarkEnd w:id="9"/>
      <w:bookmarkEnd w:id="10"/>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1A5DEF">
      <w:pPr>
        <w:pStyle w:val="ListParagraph"/>
        <w:numPr>
          <w:ilvl w:val="0"/>
          <w:numId w:val="23"/>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1A5DEF">
      <w:pPr>
        <w:pStyle w:val="ListParagraph"/>
        <w:numPr>
          <w:ilvl w:val="0"/>
          <w:numId w:val="23"/>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1A5DEF">
      <w:pPr>
        <w:pStyle w:val="ListParagraph"/>
        <w:numPr>
          <w:ilvl w:val="0"/>
          <w:numId w:val="23"/>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1A5DEF">
      <w:pPr>
        <w:pStyle w:val="ListParagraph"/>
        <w:numPr>
          <w:ilvl w:val="0"/>
          <w:numId w:val="23"/>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74333C">
      <w:pPr>
        <w:pStyle w:val="Heading1"/>
        <w:numPr>
          <w:ilvl w:val="0"/>
          <w:numId w:val="18"/>
        </w:numPr>
        <w:ind w:left="360"/>
        <w:rPr>
          <w:rFonts w:ascii="Tahoma" w:hAnsi="Tahoma" w:cs="Tahoma"/>
          <w:sz w:val="20"/>
          <w:szCs w:val="20"/>
        </w:rPr>
      </w:pPr>
      <w:bookmarkStart w:id="12" w:name="_Toc2622450"/>
      <w:r w:rsidRPr="00A0647C">
        <w:rPr>
          <w:rFonts w:ascii="Tahoma" w:hAnsi="Tahoma" w:cs="Tahoma"/>
          <w:sz w:val="20"/>
          <w:szCs w:val="20"/>
        </w:rPr>
        <w:t>Dataset Reporting Guideline</w:t>
      </w:r>
      <w:r w:rsidR="008808FB" w:rsidRPr="00A0647C">
        <w:rPr>
          <w:rFonts w:ascii="Tahoma" w:hAnsi="Tahoma" w:cs="Tahoma"/>
          <w:sz w:val="20"/>
          <w:szCs w:val="20"/>
        </w:rPr>
        <w:t>:</w:t>
      </w:r>
      <w:bookmarkEnd w:id="12"/>
      <w:r w:rsidR="008808FB" w:rsidRPr="00A0647C">
        <w:rPr>
          <w:rFonts w:ascii="Tahoma" w:hAnsi="Tahoma" w:cs="Tahoma"/>
          <w:sz w:val="20"/>
          <w:szCs w:val="20"/>
        </w:rPr>
        <w:t xml:space="preserve"> </w:t>
      </w:r>
    </w:p>
    <w:p w14:paraId="60C2DF56" w14:textId="77777777" w:rsidR="00A55306" w:rsidRPr="0074333C" w:rsidRDefault="008808FB" w:rsidP="0074333C">
      <w:pPr>
        <w:pStyle w:val="Heading2"/>
        <w:numPr>
          <w:ilvl w:val="0"/>
          <w:numId w:val="3"/>
        </w:numPr>
        <w:rPr>
          <w:i/>
          <w:iCs/>
        </w:rPr>
      </w:pPr>
      <w:bookmarkStart w:id="13" w:name="_Toc2622451"/>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3"/>
      <w:r w:rsidR="00A55306" w:rsidRPr="0074333C">
        <w:rPr>
          <w:cs/>
        </w:rPr>
        <w:t xml:space="preserve"> </w:t>
      </w:r>
    </w:p>
    <w:p w14:paraId="2EFEC8C6" w14:textId="77777777" w:rsidR="00A55306" w:rsidRPr="00A0647C" w:rsidRDefault="00A55306" w:rsidP="00A55306"/>
    <w:p w14:paraId="7F69284C" w14:textId="77777777" w:rsidR="008B30D1" w:rsidRPr="00A0647C" w:rsidRDefault="00A55306" w:rsidP="00A55306">
      <w:pPr>
        <w:ind w:firstLine="720"/>
        <w:rPr>
          <w:b/>
          <w:bCs/>
          <w:i/>
          <w:iCs/>
        </w:rPr>
      </w:pPr>
      <w:r w:rsidRPr="00A0647C">
        <w:rPr>
          <w:cs/>
        </w:rPr>
        <w:t xml:space="preserve">รูปแบบ </w:t>
      </w:r>
      <w:r w:rsidR="008B30D1" w:rsidRPr="00A0647C">
        <w:rPr>
          <w:cs/>
        </w:rPr>
        <w:t xml:space="preserve"> </w:t>
      </w:r>
      <w:r w:rsidR="00AD2AD1" w:rsidRPr="00A0647C">
        <w:rPr>
          <w:color w:val="000000" w:themeColor="text1"/>
        </w:rPr>
        <w:t>FXXXNNN_YYYYMMDD_ZZZ.xlsx</w:t>
      </w:r>
    </w:p>
    <w:p w14:paraId="003BD9AF" w14:textId="77777777" w:rsidR="00A55306" w:rsidRPr="00A0647C" w:rsidRDefault="00A55306" w:rsidP="00A55306">
      <w:pPr>
        <w:ind w:firstLine="720"/>
        <w:rPr>
          <w:b/>
          <w:bCs/>
          <w:i/>
          <w:iCs/>
        </w:rPr>
      </w:pPr>
    </w:p>
    <w:p w14:paraId="131ABB9C" w14:textId="77777777" w:rsidR="00A55306" w:rsidRPr="00A0647C" w:rsidRDefault="00A55306" w:rsidP="0074333C">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74333C">
      <w:pPr>
        <w:spacing w:line="440" w:lineRule="exact"/>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74333C">
      <w:pPr>
        <w:spacing w:line="440" w:lineRule="exact"/>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74333C">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74333C">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74333C">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74333C">
      <w:pPr>
        <w:spacing w:line="440" w:lineRule="exact"/>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74333C">
      <w:pPr>
        <w:spacing w:line="440" w:lineRule="exact"/>
        <w:ind w:left="1440" w:firstLine="720"/>
        <w:rPr>
          <w:color w:val="000000" w:themeColor="text1"/>
        </w:rPr>
      </w:pPr>
      <w:r w:rsidRPr="00A0647C">
        <w:rPr>
          <w:color w:val="000000" w:themeColor="text1"/>
        </w:rPr>
        <w:t>.</w:t>
      </w:r>
      <w:proofErr w:type="spellStart"/>
      <w:r w:rsidRPr="00A0647C">
        <w:rPr>
          <w:color w:val="000000" w:themeColor="text1"/>
        </w:rPr>
        <w:t>xlsx</w:t>
      </w:r>
      <w:proofErr w:type="spellEnd"/>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06F66017" w14:textId="197A0B45" w:rsidR="000C123A" w:rsidRPr="00171081" w:rsidRDefault="008B30D1" w:rsidP="0074333C">
      <w:pPr>
        <w:spacing w:after="240" w:line="440" w:lineRule="exact"/>
        <w:ind w:left="720"/>
        <w:rPr>
          <w:cs/>
        </w:rPr>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proofErr w:type="spellStart"/>
      <w:r w:rsidR="00171081" w:rsidRPr="00623846">
        <w:rPr>
          <w:color w:val="000000" w:themeColor="text1"/>
        </w:rPr>
        <w:t>xlsx</w:t>
      </w:r>
      <w:proofErr w:type="spellEnd"/>
    </w:p>
    <w:p w14:paraId="5E21D82A" w14:textId="77777777" w:rsidR="00E50E29" w:rsidRPr="0074333C" w:rsidRDefault="00E50E29" w:rsidP="0074333C">
      <w:pPr>
        <w:spacing w:after="240" w:line="440" w:lineRule="exact"/>
        <w:ind w:left="720"/>
        <w:rPr>
          <w:color w:val="000000" w:themeColor="text1"/>
        </w:rPr>
      </w:pPr>
    </w:p>
    <w:p w14:paraId="34D0F86C" w14:textId="77777777" w:rsidR="008808FB" w:rsidRPr="0074333C" w:rsidRDefault="008808FB" w:rsidP="0074333C">
      <w:pPr>
        <w:pStyle w:val="Heading2"/>
        <w:numPr>
          <w:ilvl w:val="0"/>
          <w:numId w:val="3"/>
        </w:numPr>
        <w:rPr>
          <w:i/>
          <w:iCs/>
        </w:rPr>
      </w:pPr>
      <w:bookmarkStart w:id="14" w:name="_Toc2622452"/>
      <w:r w:rsidRPr="0074333C">
        <w:rPr>
          <w:cs/>
        </w:rPr>
        <w:t>แนวทางการ</w:t>
      </w:r>
      <w:r w:rsidR="00E25C72" w:rsidRPr="0074333C">
        <w:rPr>
          <w:cs/>
        </w:rPr>
        <w:t>จัดทำชุดข้อมูล</w:t>
      </w:r>
      <w:bookmarkEnd w:id="14"/>
      <w:r w:rsidRPr="0074333C">
        <w:rPr>
          <w:cs/>
        </w:rPr>
        <w:t xml:space="preserve"> </w:t>
      </w:r>
    </w:p>
    <w:p w14:paraId="4FD70533" w14:textId="77777777" w:rsidR="009B6393" w:rsidRPr="00A0647C" w:rsidRDefault="009B6393" w:rsidP="009B6393">
      <w:pPr>
        <w:rPr>
          <w:cs/>
        </w:rPr>
      </w:pPr>
    </w:p>
    <w:p w14:paraId="06EF57B0" w14:textId="30CEC0C3" w:rsidR="00EB3D01" w:rsidRPr="00A0647C" w:rsidRDefault="00EB3D01" w:rsidP="00083ED2">
      <w:pPr>
        <w:pStyle w:val="ListParagraph"/>
        <w:numPr>
          <w:ilvl w:val="0"/>
          <w:numId w:val="20"/>
        </w:numPr>
        <w:spacing w:line="440" w:lineRule="exact"/>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083ED2">
      <w:pPr>
        <w:pStyle w:val="ListParagraph"/>
        <w:numPr>
          <w:ilvl w:val="0"/>
          <w:numId w:val="20"/>
        </w:numPr>
        <w:spacing w:line="440" w:lineRule="exact"/>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5D204E66" w14:textId="5F7B822F" w:rsidR="00265390" w:rsidRDefault="00CF4BE7" w:rsidP="00083ED2">
      <w:pPr>
        <w:pStyle w:val="ListParagraph"/>
        <w:numPr>
          <w:ilvl w:val="0"/>
          <w:numId w:val="20"/>
        </w:numPr>
        <w:spacing w:line="440" w:lineRule="exact"/>
        <w:ind w:left="1080"/>
      </w:pPr>
      <w:r w:rsidRPr="00623846">
        <w:rPr>
          <w:cs/>
        </w:rPr>
        <w:t>ห้ามแก้ไขรูปแบบและสูตรที่ปรากฏในแบบฟอร์มรายงาน</w:t>
      </w:r>
    </w:p>
    <w:p w14:paraId="3B6C79A5" w14:textId="77777777" w:rsidR="00BB5C7C" w:rsidRDefault="00BB5C7C" w:rsidP="005A0556">
      <w:pPr>
        <w:pStyle w:val="Heading1"/>
        <w:numPr>
          <w:ilvl w:val="0"/>
          <w:numId w:val="18"/>
        </w:numPr>
        <w:spacing w:after="0"/>
        <w:ind w:left="360"/>
        <w:rPr>
          <w:rFonts w:ascii="Tahoma" w:hAnsi="Tahoma" w:cs="Tahoma"/>
          <w:sz w:val="20"/>
          <w:szCs w:val="20"/>
        </w:rPr>
      </w:pPr>
      <w:bookmarkStart w:id="15" w:name="_Toc2622453"/>
      <w:r w:rsidRPr="00A0647C">
        <w:rPr>
          <w:rFonts w:ascii="Tahoma" w:hAnsi="Tahoma" w:cs="Tahoma"/>
          <w:sz w:val="20"/>
          <w:szCs w:val="20"/>
        </w:rPr>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5"/>
    </w:p>
    <w:p w14:paraId="483F2873" w14:textId="3F9329A5" w:rsidR="005A0556" w:rsidRDefault="005A0556">
      <w:pPr>
        <w:rPr>
          <w:color w:val="000000" w:themeColor="text1"/>
        </w:rPr>
      </w:pPr>
    </w:p>
    <w:p w14:paraId="67B26921" w14:textId="30DBCE49" w:rsidR="005A0556" w:rsidRDefault="005A0556" w:rsidP="005A0556">
      <w:pPr>
        <w:pStyle w:val="Heading2"/>
        <w:numPr>
          <w:ilvl w:val="0"/>
          <w:numId w:val="22"/>
        </w:numPr>
        <w:rPr>
          <w:color w:val="000000" w:themeColor="text1"/>
        </w:rPr>
      </w:pPr>
      <w:bookmarkStart w:id="16" w:name="_Toc2622454"/>
      <w:r w:rsidRPr="00AA2BDB">
        <w:rPr>
          <w:color w:val="000000" w:themeColor="text1"/>
        </w:rPr>
        <w:t xml:space="preserve">Subject Area: </w:t>
      </w:r>
      <w:r w:rsidRPr="005A0556">
        <w:rPr>
          <w:color w:val="000000" w:themeColor="text1"/>
        </w:rPr>
        <w:t>Asset &amp; Liability Management</w:t>
      </w:r>
      <w:bookmarkEnd w:id="16"/>
    </w:p>
    <w:p w14:paraId="78858758" w14:textId="77777777" w:rsidR="005A0556" w:rsidRPr="005A0556" w:rsidRDefault="005A0556" w:rsidP="005A0556">
      <w:pPr>
        <w:pStyle w:val="ListParagraph"/>
        <w:numPr>
          <w:ilvl w:val="0"/>
          <w:numId w:val="22"/>
        </w:numPr>
        <w:rPr>
          <w:sz w:val="2"/>
          <w:szCs w:val="2"/>
        </w:rPr>
      </w:pPr>
    </w:p>
    <w:p w14:paraId="7B85A18E" w14:textId="4B417B65" w:rsidR="005A0556" w:rsidRDefault="005A0556" w:rsidP="005A0556">
      <w:pPr>
        <w:pStyle w:val="Heading3"/>
        <w:numPr>
          <w:ilvl w:val="0"/>
          <w:numId w:val="31"/>
        </w:numPr>
        <w:spacing w:line="440" w:lineRule="exact"/>
        <w:ind w:left="720"/>
        <w:jc w:val="center"/>
      </w:pPr>
      <w:bookmarkStart w:id="17" w:name="_Toc2622455"/>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7"/>
    </w:p>
    <w:p w14:paraId="681029A0"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19C40056"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ธนาคารพาณิชย์ไทยเพื่อรายย่อย</w:t>
      </w:r>
    </w:p>
    <w:p w14:paraId="0F4D9EE4"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ธนาคารพาณิชย์ที่เป็นบริษัทลูกของธนาคารต่างประเทศ</w:t>
      </w:r>
      <w:r w:rsidRPr="00F072D2">
        <w:rPr>
          <w:color w:val="000000" w:themeColor="text1"/>
        </w:rPr>
        <w:br/>
      </w:r>
      <w:r w:rsidRPr="00F072D2">
        <w:rPr>
          <w:color w:val="000000" w:themeColor="text1"/>
        </w:rPr>
        <w:tab/>
      </w:r>
      <w:r>
        <w:rPr>
          <w:color w:val="000000" w:themeColor="text1"/>
          <w:cs/>
        </w:rPr>
        <w:t>สาขาธนาคารพาณิชย์ต่างประเทศ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r w:rsidRPr="00F072D2">
        <w:rPr>
          <w:color w:val="000000" w:themeColor="text1"/>
        </w:rPr>
        <w:br/>
      </w:r>
      <w:r w:rsidRPr="00F072D2">
        <w:rPr>
          <w:b/>
          <w:bCs/>
          <w:color w:val="000000" w:themeColor="text1"/>
          <w:u w:val="single"/>
          <w:cs/>
        </w:rPr>
        <w:t>ลักษณะข้อมูล</w:t>
      </w:r>
    </w:p>
    <w:p w14:paraId="2FD54B6C"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5A0556">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5A055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25C606E" w14:textId="5ED853E7" w:rsidR="005A0556" w:rsidRPr="00F072D2" w:rsidRDefault="005A0556" w:rsidP="005A0556">
      <w:pPr>
        <w:pStyle w:val="Header"/>
        <w:tabs>
          <w:tab w:val="left" w:pos="1260"/>
          <w:tab w:val="left" w:pos="1530"/>
          <w:tab w:val="left" w:pos="1890"/>
        </w:tabs>
        <w:spacing w:after="120" w:line="440" w:lineRule="exact"/>
        <w:rPr>
          <w:color w:val="000000" w:themeColor="text1"/>
        </w:rPr>
      </w:pPr>
      <w:r w:rsidRPr="00F072D2">
        <w:rPr>
          <w:b/>
          <w:bCs/>
          <w:color w:val="000000" w:themeColor="text1"/>
          <w:u w:val="single"/>
        </w:rPr>
        <w:t>Data Set Name</w:t>
      </w:r>
    </w:p>
    <w:p w14:paraId="5CEC4D53" w14:textId="77777777" w:rsidR="005A0556" w:rsidRPr="00010A1B" w:rsidRDefault="005A0556" w:rsidP="005A0556">
      <w:pPr>
        <w:pStyle w:val="Header"/>
        <w:tabs>
          <w:tab w:val="left" w:pos="1260"/>
          <w:tab w:val="left" w:pos="1530"/>
          <w:tab w:val="left" w:pos="1890"/>
        </w:tabs>
        <w:spacing w:after="120" w:line="440" w:lineRule="exact"/>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5A0556">
      <w:pPr>
        <w:pStyle w:val="Header"/>
        <w:tabs>
          <w:tab w:val="left" w:pos="1260"/>
          <w:tab w:val="left" w:pos="1530"/>
          <w:tab w:val="left" w:pos="1890"/>
        </w:tabs>
        <w:spacing w:after="120" w:line="440" w:lineRule="exact"/>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5A0556">
      <w:pPr>
        <w:pStyle w:val="Header"/>
        <w:tabs>
          <w:tab w:val="left" w:pos="1260"/>
          <w:tab w:val="left" w:pos="1530"/>
          <w:tab w:val="left" w:pos="1890"/>
        </w:tabs>
        <w:spacing w:after="120" w:line="440" w:lineRule="exact"/>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697248">
        <w:trPr>
          <w:tblHeader/>
        </w:trPr>
        <w:tc>
          <w:tcPr>
            <w:tcW w:w="2241" w:type="dxa"/>
            <w:tcBorders>
              <w:bottom w:val="single" w:sz="4" w:space="0" w:color="auto"/>
            </w:tcBorders>
            <w:shd w:val="clear" w:color="auto" w:fill="CCFFFF"/>
          </w:tcPr>
          <w:p w14:paraId="5765586E"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697248">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r w:rsidRPr="00BC5379">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97248">
            <w:pPr>
              <w:pStyle w:val="Header"/>
              <w:tabs>
                <w:tab w:val="clear" w:pos="4153"/>
                <w:tab w:val="clear" w:pos="8306"/>
                <w:tab w:val="left" w:pos="252"/>
                <w:tab w:val="left" w:pos="1260"/>
                <w:tab w:val="left" w:pos="1530"/>
                <w:tab w:val="left" w:pos="1890"/>
              </w:tabs>
              <w:spacing w:line="440" w:lineRule="exact"/>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697248">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r w:rsidRPr="00BC5379">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97248">
            <w:pPr>
              <w:pStyle w:val="Header"/>
              <w:tabs>
                <w:tab w:val="clear" w:pos="4153"/>
                <w:tab w:val="clear" w:pos="8306"/>
                <w:tab w:val="left" w:pos="252"/>
                <w:tab w:val="left" w:pos="1260"/>
                <w:tab w:val="left" w:pos="1530"/>
                <w:tab w:val="left" w:pos="1890"/>
              </w:tabs>
              <w:spacing w:line="440" w:lineRule="exact"/>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697248">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697248">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r w:rsidRPr="00BC5379">
              <w:rPr>
                <w:cs/>
                <w:lang w:val="th-TH"/>
              </w:rPr>
              <w:t xml:space="preserve"> </w:t>
            </w:r>
            <w:proofErr w:type="spellStart"/>
            <w:r w:rsidRPr="00BC5379">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697248">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Country</w:t>
            </w:r>
            <w:proofErr w:type="spellEnd"/>
            <w:r w:rsidRPr="00BC5379">
              <w:rPr>
                <w:cs/>
                <w:lang w:val="th-TH"/>
              </w:rPr>
              <w:t xml:space="preserve"> </w:t>
            </w:r>
            <w:proofErr w:type="spellStart"/>
            <w:r w:rsidRPr="00BC5379">
              <w:rPr>
                <w:cs/>
                <w:lang w:val="th-TH"/>
              </w:rPr>
              <w:t>Code</w:t>
            </w:r>
            <w:proofErr w:type="spellEnd"/>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697248">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697248">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Involved</w:t>
            </w:r>
            <w:proofErr w:type="spellEnd"/>
            <w:r w:rsidRPr="00BC5379">
              <w:rPr>
                <w:cs/>
                <w:lang w:val="th-TH"/>
              </w:rPr>
              <w:t xml:space="preserve"> </w:t>
            </w:r>
            <w:proofErr w:type="spellStart"/>
            <w:r w:rsidRPr="00BC5379">
              <w:rPr>
                <w:cs/>
                <w:lang w:val="th-TH"/>
              </w:rPr>
              <w:t>Party</w:t>
            </w:r>
            <w:proofErr w:type="spellEnd"/>
            <w:r w:rsidRPr="00BC5379">
              <w:rPr>
                <w:cs/>
                <w:lang w:val="th-TH"/>
              </w:rPr>
              <w:t xml:space="preserve"> </w:t>
            </w:r>
            <w:proofErr w:type="spellStart"/>
            <w:r w:rsidRPr="00BC5379">
              <w:rPr>
                <w:cs/>
                <w:lang w:val="th-TH"/>
              </w:rPr>
              <w:t>Type</w:t>
            </w:r>
            <w:proofErr w:type="spellEnd"/>
            <w:r w:rsidRPr="00BC5379">
              <w:rPr>
                <w:cs/>
                <w:lang w:val="th-TH"/>
              </w:rPr>
              <w:t xml:space="preserve"> ID</w:t>
            </w:r>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697248">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Remaining</w:t>
            </w:r>
            <w:proofErr w:type="spellEnd"/>
            <w:r w:rsidRPr="00BC5379">
              <w:rPr>
                <w:cs/>
                <w:lang w:val="th-TH"/>
              </w:rPr>
              <w:t xml:space="preserve"> </w:t>
            </w:r>
            <w:proofErr w:type="spellStart"/>
            <w:r w:rsidRPr="00BC5379">
              <w:rPr>
                <w:cs/>
                <w:lang w:val="th-TH"/>
              </w:rPr>
              <w:t>Term</w:t>
            </w:r>
            <w:proofErr w:type="spellEnd"/>
            <w:r w:rsidRPr="00BC5379">
              <w:rPr>
                <w:cs/>
                <w:lang w:val="th-TH"/>
              </w:rPr>
              <w:t xml:space="preserve"> </w:t>
            </w:r>
            <w:proofErr w:type="spellStart"/>
            <w:r w:rsidRPr="00BC5379">
              <w:rPr>
                <w:cs/>
                <w:lang w:val="th-TH"/>
              </w:rPr>
              <w:t>Range</w:t>
            </w:r>
            <w:proofErr w:type="spellEnd"/>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97248">
            <w:pPr>
              <w:pStyle w:val="Header"/>
              <w:tabs>
                <w:tab w:val="clear" w:pos="4153"/>
                <w:tab w:val="clear" w:pos="8306"/>
                <w:tab w:val="left" w:pos="252"/>
                <w:tab w:val="left" w:pos="1260"/>
                <w:tab w:val="left" w:pos="1530"/>
                <w:tab w:val="left" w:pos="1890"/>
              </w:tabs>
              <w:spacing w:line="440" w:lineRule="exact"/>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697248">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697248">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1F162401"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วงเงิน (ตามสกุลเงิน)</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697248">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3F0B8AD6"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วงเงิน (สกุลเงินบาท)</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697248">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84677C4"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0373BD47" w14:textId="35F5F8B6" w:rsidR="002A05C0" w:rsidRPr="00BC5379" w:rsidDel="00AC52F4" w:rsidRDefault="002A05C0" w:rsidP="002A05C0">
            <w:pPr>
              <w:pStyle w:val="Header"/>
              <w:tabs>
                <w:tab w:val="clear" w:pos="4153"/>
                <w:tab w:val="clear" w:pos="8306"/>
                <w:tab w:val="left" w:pos="1260"/>
                <w:tab w:val="left" w:pos="1530"/>
                <w:tab w:val="left" w:pos="1890"/>
              </w:tabs>
              <w:spacing w:before="120" w:line="360" w:lineRule="auto"/>
              <w:rPr>
                <w:del w:id="18" w:author="อริศรา ธัญญธาดา" w:date="2019-03-05T13:13:00Z"/>
                <w:color w:val="000000" w:themeColor="text1"/>
              </w:rPr>
            </w:pPr>
            <w:del w:id="19" w:author="อริศรา ธัญญธาดา" w:date="2019-03-05T13:13:00Z">
              <w:r w:rsidRPr="00BC5379" w:rsidDel="00AC52F4">
                <w:rPr>
                  <w:color w:val="000000" w:themeColor="text1"/>
                </w:rPr>
                <w:delText>Data Set Validation:</w:delText>
              </w:r>
            </w:del>
          </w:p>
          <w:p w14:paraId="126D4BF5" w14:textId="38532A2C" w:rsidR="005A0556" w:rsidRPr="00BC5379" w:rsidRDefault="002A05C0" w:rsidP="002A05C0">
            <w:pPr>
              <w:pStyle w:val="Header"/>
              <w:tabs>
                <w:tab w:val="clear" w:pos="4153"/>
                <w:tab w:val="clear" w:pos="8306"/>
                <w:tab w:val="left" w:pos="1260"/>
                <w:tab w:val="left" w:pos="1530"/>
                <w:tab w:val="left" w:pos="1890"/>
              </w:tabs>
              <w:spacing w:before="120" w:line="360" w:lineRule="auto"/>
              <w:rPr>
                <w:color w:val="000000" w:themeColor="text1"/>
              </w:rPr>
            </w:pPr>
            <w:del w:id="20" w:author="อริศรา ธัญญธาดา" w:date="2019-03-05T13:13:00Z">
              <w:r w:rsidRPr="00BC5379" w:rsidDel="00AC52F4">
                <w:rPr>
                  <w:rFonts w:hint="cs"/>
                  <w:color w:val="000000" w:themeColor="text1"/>
                  <w:cs/>
                </w:rPr>
                <w:delText>มีค่ามากกว่าหรือเท่ากับศูนย์</w:delText>
              </w:r>
            </w:del>
          </w:p>
        </w:tc>
      </w:tr>
      <w:tr w:rsidR="005A0556" w:rsidRPr="00F072D2" w14:paraId="2AAF8431" w14:textId="77777777" w:rsidTr="00697248">
        <w:tc>
          <w:tcPr>
            <w:tcW w:w="2241" w:type="dxa"/>
            <w:tcBorders>
              <w:top w:val="dotted" w:sz="4" w:space="0" w:color="auto"/>
              <w:right w:val="dotted" w:sz="4" w:space="0" w:color="auto"/>
            </w:tcBorders>
          </w:tcPr>
          <w:p w14:paraId="727E7D01" w14:textId="77777777" w:rsidR="005A0556" w:rsidRPr="00BC5379" w:rsidRDefault="005A0556" w:rsidP="00697248">
            <w:pPr>
              <w:pStyle w:val="Header"/>
              <w:tabs>
                <w:tab w:val="clear" w:pos="4153"/>
                <w:tab w:val="clear" w:pos="8306"/>
                <w:tab w:val="left" w:pos="1260"/>
                <w:tab w:val="left" w:pos="1530"/>
                <w:tab w:val="left" w:pos="2721"/>
                <w:tab w:val="left" w:pos="3429"/>
              </w:tabs>
              <w:spacing w:line="420" w:lineRule="exact"/>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right w:val="dotted" w:sz="4" w:space="0" w:color="auto"/>
            </w:tcBorders>
          </w:tcPr>
          <w:p w14:paraId="798E7B55" w14:textId="77777777" w:rsidR="005A0556" w:rsidRPr="00BC5379" w:rsidRDefault="005A0556" w:rsidP="00697248">
            <w:pPr>
              <w:pStyle w:val="Header"/>
              <w:tabs>
                <w:tab w:val="clear" w:pos="4153"/>
                <w:tab w:val="clear" w:pos="8306"/>
                <w:tab w:val="left" w:pos="252"/>
                <w:tab w:val="left" w:pos="1260"/>
                <w:tab w:val="left" w:pos="1530"/>
                <w:tab w:val="left" w:pos="1890"/>
              </w:tabs>
              <w:spacing w:line="440" w:lineRule="exact"/>
              <w:rPr>
                <w:cs/>
              </w:rPr>
            </w:pPr>
            <w:r w:rsidRPr="00BC5379">
              <w:rPr>
                <w:cs/>
              </w:rPr>
              <w:t>ยอดคงค้าง (สกุลเงินบาท)</w:t>
            </w:r>
          </w:p>
        </w:tc>
        <w:tc>
          <w:tcPr>
            <w:tcW w:w="5976" w:type="dxa"/>
            <w:tcBorders>
              <w:top w:val="dotted" w:sz="4" w:space="0" w:color="auto"/>
              <w:left w:val="dotted" w:sz="4" w:space="0" w:color="auto"/>
            </w:tcBorders>
          </w:tcPr>
          <w:p w14:paraId="144BCF98" w14:textId="45AA415B" w:rsidR="002A05C0" w:rsidRPr="00BC5379" w:rsidDel="00AC52F4" w:rsidRDefault="002A05C0" w:rsidP="002A05C0">
            <w:pPr>
              <w:pStyle w:val="Header"/>
              <w:tabs>
                <w:tab w:val="clear" w:pos="4153"/>
                <w:tab w:val="clear" w:pos="8306"/>
                <w:tab w:val="left" w:pos="1260"/>
                <w:tab w:val="left" w:pos="1530"/>
                <w:tab w:val="left" w:pos="1890"/>
              </w:tabs>
              <w:spacing w:before="120" w:line="360" w:lineRule="auto"/>
              <w:rPr>
                <w:del w:id="21" w:author="อริศรา ธัญญธาดา" w:date="2019-03-05T13:13:00Z"/>
                <w:color w:val="000000" w:themeColor="text1"/>
              </w:rPr>
            </w:pPr>
            <w:del w:id="22" w:author="อริศรา ธัญญธาดา" w:date="2019-03-05T13:13:00Z">
              <w:r w:rsidRPr="00BC5379" w:rsidDel="00AC52F4">
                <w:rPr>
                  <w:color w:val="000000" w:themeColor="text1"/>
                </w:rPr>
                <w:delText>Data Set Validation:</w:delText>
              </w:r>
            </w:del>
          </w:p>
          <w:p w14:paraId="6A1E6257" w14:textId="2F9A1614" w:rsidR="005A0556" w:rsidRPr="00BC5379" w:rsidRDefault="002A05C0" w:rsidP="002A05C0">
            <w:pPr>
              <w:pStyle w:val="Header"/>
              <w:tabs>
                <w:tab w:val="clear" w:pos="4153"/>
                <w:tab w:val="clear" w:pos="8306"/>
                <w:tab w:val="left" w:pos="1260"/>
                <w:tab w:val="left" w:pos="1530"/>
                <w:tab w:val="left" w:pos="1890"/>
              </w:tabs>
              <w:spacing w:before="120" w:line="360" w:lineRule="auto"/>
              <w:rPr>
                <w:color w:val="000000" w:themeColor="text1"/>
              </w:rPr>
            </w:pPr>
            <w:del w:id="23" w:author="อริศรา ธัญญธาดา" w:date="2019-03-05T13:13:00Z">
              <w:r w:rsidRPr="00BC5379" w:rsidDel="00AC52F4">
                <w:rPr>
                  <w:rFonts w:hint="cs"/>
                  <w:color w:val="000000" w:themeColor="text1"/>
                  <w:cs/>
                </w:rPr>
                <w:delText>มีค่ามากกว่าหรือเท่ากับศูนย์</w:delText>
              </w:r>
            </w:del>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numPr>
          <w:ilvl w:val="0"/>
          <w:numId w:val="31"/>
        </w:numPr>
        <w:spacing w:line="440" w:lineRule="exact"/>
        <w:ind w:left="720"/>
        <w:jc w:val="center"/>
      </w:pPr>
      <w:bookmarkStart w:id="24" w:name="_Toc802606"/>
      <w:bookmarkStart w:id="25" w:name="_Toc2622456"/>
      <w:r w:rsidRPr="005A0556">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24"/>
      <w:bookmarkEnd w:id="25"/>
    </w:p>
    <w:p w14:paraId="4C75073F"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5A0556">
      <w:pPr>
        <w:pStyle w:val="Header"/>
        <w:tabs>
          <w:tab w:val="left" w:pos="1260"/>
          <w:tab w:val="left" w:pos="1530"/>
          <w:tab w:val="left" w:pos="1890"/>
        </w:tabs>
        <w:spacing w:line="440" w:lineRule="exact"/>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5DA4FEB4"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rPr>
      </w:pPr>
      <w:r w:rsidRPr="00F072D2">
        <w:rPr>
          <w:color w:val="000000" w:themeColor="text1"/>
          <w:cs/>
        </w:rPr>
        <w:tab/>
        <w:t xml:space="preserve">ธนาคารพาณิชย์ไทยเพื่อรายย่อย  </w:t>
      </w:r>
    </w:p>
    <w:p w14:paraId="1DCC1736"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ธนาคารพาณิชย์ที่เป็นบริษัทลูกของธนาคารต่างประเทศ</w:t>
      </w:r>
      <w:r w:rsidRPr="00F072D2">
        <w:rPr>
          <w:color w:val="000000" w:themeColor="text1"/>
        </w:rPr>
        <w:br/>
      </w:r>
      <w:r w:rsidRPr="00F072D2">
        <w:rPr>
          <w:color w:val="000000" w:themeColor="text1"/>
        </w:rPr>
        <w:tab/>
      </w:r>
      <w:r w:rsidRPr="00F072D2">
        <w:rPr>
          <w:color w:val="000000" w:themeColor="text1"/>
          <w:cs/>
        </w:rPr>
        <w:t xml:space="preserve">สาขาธนาคารพาณิชย์ต่างประเทศ  </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r w:rsidRPr="00F072D2">
        <w:rPr>
          <w:color w:val="000000" w:themeColor="text1"/>
        </w:rPr>
        <w:br/>
      </w:r>
      <w:r w:rsidRPr="00F072D2">
        <w:rPr>
          <w:b/>
          <w:bCs/>
          <w:color w:val="000000" w:themeColor="text1"/>
          <w:u w:val="single"/>
          <w:cs/>
        </w:rPr>
        <w:t>ลักษณะข้อมูล</w:t>
      </w:r>
    </w:p>
    <w:p w14:paraId="39A32199"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5A0556">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5A0556">
      <w:pPr>
        <w:pStyle w:val="Header"/>
        <w:tabs>
          <w:tab w:val="clear" w:pos="4153"/>
          <w:tab w:val="clear" w:pos="8306"/>
          <w:tab w:val="left" w:pos="1260"/>
          <w:tab w:val="left" w:pos="1530"/>
          <w:tab w:val="left" w:pos="1890"/>
        </w:tabs>
        <w:spacing w:line="440" w:lineRule="exact"/>
        <w:rPr>
          <w:b/>
          <w:bCs/>
          <w:color w:val="000000" w:themeColor="text1"/>
          <w:u w:val="single"/>
        </w:rPr>
      </w:pPr>
      <w:r w:rsidRPr="00F072D2">
        <w:rPr>
          <w:b/>
          <w:bCs/>
          <w:color w:val="000000" w:themeColor="text1"/>
          <w:u w:val="single"/>
          <w:cs/>
        </w:rPr>
        <w:t>กำหนดการส่ง</w:t>
      </w:r>
    </w:p>
    <w:p w14:paraId="54279627" w14:textId="77777777" w:rsidR="005A0556" w:rsidRPr="00F072D2" w:rsidRDefault="005A0556" w:rsidP="005A055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r w:rsidRPr="00F072D2">
        <w:rPr>
          <w:color w:val="000000" w:themeColor="text1"/>
        </w:rPr>
        <w:br/>
      </w:r>
      <w:r w:rsidRPr="00F072D2">
        <w:rPr>
          <w:b/>
          <w:bCs/>
          <w:color w:val="000000" w:themeColor="text1"/>
          <w:u w:val="single"/>
        </w:rPr>
        <w:t>Data Set Name</w:t>
      </w:r>
    </w:p>
    <w:p w14:paraId="0DB82AD7" w14:textId="77777777" w:rsidR="005A0556" w:rsidRPr="00F072D2" w:rsidRDefault="005A0556" w:rsidP="005A055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5A0556">
      <w:pPr>
        <w:pStyle w:val="Header"/>
        <w:tabs>
          <w:tab w:val="left" w:pos="1260"/>
          <w:tab w:val="left" w:pos="1530"/>
          <w:tab w:val="left" w:pos="1890"/>
        </w:tabs>
        <w:spacing w:after="120" w:line="440" w:lineRule="exact"/>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5A0556">
      <w:pPr>
        <w:pStyle w:val="Header"/>
        <w:tabs>
          <w:tab w:val="left" w:pos="1260"/>
          <w:tab w:val="left" w:pos="1530"/>
          <w:tab w:val="left" w:pos="1890"/>
        </w:tabs>
        <w:spacing w:after="120" w:line="440" w:lineRule="exact"/>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697248">
        <w:trPr>
          <w:tblHeader/>
        </w:trPr>
        <w:tc>
          <w:tcPr>
            <w:tcW w:w="2241" w:type="dxa"/>
            <w:tcBorders>
              <w:bottom w:val="single" w:sz="4" w:space="0" w:color="auto"/>
            </w:tcBorders>
            <w:shd w:val="clear" w:color="auto" w:fill="CCFFFF"/>
          </w:tcPr>
          <w:p w14:paraId="465C1DA6"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697248">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697248">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697248">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697248">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697248">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697248">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6972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 xml:space="preserve">ประเภท </w:t>
            </w:r>
            <w:proofErr w:type="spellStart"/>
            <w:r w:rsidRPr="00BC5379">
              <w:rPr>
                <w:color w:val="000000" w:themeColor="text1"/>
                <w:cs/>
              </w:rPr>
              <w:t>Indicator</w:t>
            </w:r>
            <w:proofErr w:type="spellEnd"/>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697248">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6972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5A0556" w:rsidRPr="00F072D2" w14:paraId="75C1AA87" w14:textId="77777777" w:rsidTr="00697248">
        <w:tc>
          <w:tcPr>
            <w:tcW w:w="2241" w:type="dxa"/>
            <w:tcBorders>
              <w:top w:val="dotted" w:sz="4" w:space="0" w:color="auto"/>
              <w:bottom w:val="dotted" w:sz="4" w:space="0" w:color="auto"/>
              <w:right w:val="dotted" w:sz="4" w:space="0" w:color="auto"/>
            </w:tcBorders>
          </w:tcPr>
          <w:p w14:paraId="14F586D5" w14:textId="77777777" w:rsidR="005A0556" w:rsidRPr="00D6176C"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Level of Limit &amp; Trigger</w:t>
            </w:r>
          </w:p>
        </w:tc>
        <w:tc>
          <w:tcPr>
            <w:tcW w:w="6225" w:type="dxa"/>
            <w:tcBorders>
              <w:top w:val="dotted" w:sz="4" w:space="0" w:color="auto"/>
              <w:left w:val="dotted" w:sz="4" w:space="0" w:color="auto"/>
              <w:bottom w:val="dotted" w:sz="4" w:space="0" w:color="auto"/>
              <w:right w:val="dotted" w:sz="4" w:space="0" w:color="auto"/>
            </w:tcBorders>
          </w:tcPr>
          <w:p w14:paraId="5E7A6CC0" w14:textId="77777777" w:rsidR="005A0556" w:rsidRDefault="005A0556" w:rsidP="006972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6176C">
              <w:rPr>
                <w:color w:val="000000" w:themeColor="text1"/>
                <w:cs/>
              </w:rPr>
              <w:t xml:space="preserve">ระดับของ </w:t>
            </w:r>
            <w:r w:rsidRPr="00D6176C">
              <w:rPr>
                <w:color w:val="000000" w:themeColor="text1"/>
              </w:rPr>
              <w:t xml:space="preserve">Limit </w:t>
            </w:r>
            <w:r w:rsidRPr="00D6176C">
              <w:rPr>
                <w:color w:val="000000" w:themeColor="text1"/>
                <w:cs/>
              </w:rPr>
              <w:t xml:space="preserve">และ </w:t>
            </w:r>
            <w:r w:rsidRPr="00D6176C">
              <w:rPr>
                <w:color w:val="000000" w:themeColor="text1"/>
              </w:rPr>
              <w:t>Trigger</w:t>
            </w:r>
          </w:p>
          <w:p w14:paraId="19AAF092" w14:textId="57734F71" w:rsidR="002A05C0" w:rsidRPr="00D6176C" w:rsidDel="00AC52F4" w:rsidRDefault="002A05C0">
            <w:pPr>
              <w:pStyle w:val="Header"/>
              <w:tabs>
                <w:tab w:val="clear" w:pos="4153"/>
                <w:tab w:val="clear" w:pos="8306"/>
                <w:tab w:val="left" w:pos="0"/>
                <w:tab w:val="left" w:pos="1530"/>
                <w:tab w:val="left" w:pos="1890"/>
                <w:tab w:val="left" w:pos="4392"/>
                <w:tab w:val="left" w:pos="5472"/>
                <w:tab w:val="left" w:pos="6102"/>
              </w:tabs>
              <w:spacing w:line="360" w:lineRule="auto"/>
              <w:rPr>
                <w:del w:id="26" w:author="อริศรา ธัญญธาดา" w:date="2019-03-05T13:16:00Z"/>
                <w:color w:val="000000" w:themeColor="text1"/>
                <w:cs/>
              </w:rPr>
              <w:pPrChange w:id="27" w:author="อริศรา ธัญญธาดา" w:date="2019-03-05T13:16:00Z">
                <w:pPr>
                  <w:pStyle w:val="Header"/>
                  <w:tabs>
                    <w:tab w:val="clear" w:pos="4153"/>
                    <w:tab w:val="clear" w:pos="8306"/>
                    <w:tab w:val="left" w:pos="0"/>
                    <w:tab w:val="left" w:pos="1530"/>
                    <w:tab w:val="left" w:pos="1890"/>
                    <w:tab w:val="left" w:pos="4392"/>
                    <w:tab w:val="left" w:pos="5472"/>
                    <w:tab w:val="left" w:pos="6102"/>
                  </w:tabs>
                  <w:spacing w:before="120" w:line="360" w:lineRule="auto"/>
                </w:pPr>
              </w:pPrChange>
            </w:pPr>
            <w:r w:rsidRPr="00D6176C">
              <w:rPr>
                <w:color w:val="000000" w:themeColor="text1"/>
                <w:cs/>
              </w:rPr>
              <w:t xml:space="preserve">ถ้าสถาบันการเงินกำหนด </w:t>
            </w:r>
            <w:r>
              <w:rPr>
                <w:color w:val="000000" w:themeColor="text1"/>
              </w:rPr>
              <w:t>L</w:t>
            </w:r>
            <w:r w:rsidRPr="00D6176C">
              <w:rPr>
                <w:color w:val="000000" w:themeColor="text1"/>
              </w:rPr>
              <w:t>imit</w:t>
            </w:r>
            <w:r>
              <w:rPr>
                <w:color w:val="000000" w:themeColor="text1"/>
              </w:rPr>
              <w:t xml:space="preserve"> </w:t>
            </w:r>
            <w:r>
              <w:rPr>
                <w:rFonts w:hint="cs"/>
                <w:color w:val="000000" w:themeColor="text1"/>
                <w:cs/>
              </w:rPr>
              <w:t xml:space="preserve">และ </w:t>
            </w:r>
            <w:r>
              <w:rPr>
                <w:color w:val="000000" w:themeColor="text1"/>
              </w:rPr>
              <w:t>Trigger</w:t>
            </w:r>
            <w:r w:rsidRPr="00D6176C">
              <w:rPr>
                <w:color w:val="000000" w:themeColor="text1"/>
              </w:rPr>
              <w:t xml:space="preserve"> </w:t>
            </w:r>
            <w:r w:rsidRPr="00D6176C">
              <w:rPr>
                <w:color w:val="000000" w:themeColor="text1"/>
                <w:cs/>
              </w:rPr>
              <w:t xml:space="preserve">ไว้มากกว่า </w:t>
            </w:r>
            <w:r w:rsidRPr="00D6176C">
              <w:rPr>
                <w:color w:val="000000" w:themeColor="text1"/>
              </w:rPr>
              <w:t>1</w:t>
            </w:r>
            <w:r w:rsidRPr="00D6176C">
              <w:rPr>
                <w:color w:val="000000" w:themeColor="text1"/>
                <w:cs/>
              </w:rPr>
              <w:t xml:space="preserve"> ระดับ ให้รายงาน </w:t>
            </w:r>
            <w:r w:rsidRPr="00D6176C">
              <w:rPr>
                <w:color w:val="000000" w:themeColor="text1"/>
              </w:rPr>
              <w:t xml:space="preserve">Limit </w:t>
            </w:r>
            <w:r>
              <w:rPr>
                <w:rFonts w:hint="cs"/>
                <w:color w:val="000000" w:themeColor="text1"/>
                <w:cs/>
              </w:rPr>
              <w:t xml:space="preserve">และ </w:t>
            </w:r>
            <w:r>
              <w:rPr>
                <w:color w:val="000000" w:themeColor="text1"/>
              </w:rPr>
              <w:t>Trigger</w:t>
            </w:r>
            <w:r>
              <w:rPr>
                <w:rFonts w:hint="cs"/>
                <w:color w:val="000000" w:themeColor="text1"/>
                <w:cs/>
              </w:rPr>
              <w:t xml:space="preserve"> </w:t>
            </w:r>
            <w:r w:rsidRPr="00D6176C">
              <w:rPr>
                <w:rFonts w:hint="cs"/>
                <w:color w:val="000000" w:themeColor="text1"/>
                <w:cs/>
              </w:rPr>
              <w:t>ทุกระดั</w:t>
            </w:r>
            <w:ins w:id="28" w:author="อริศรา ธัญญธาดา" w:date="2019-03-05T13:16:00Z">
              <w:r w:rsidR="00AC52F4">
                <w:rPr>
                  <w:rFonts w:hint="cs"/>
                  <w:color w:val="000000" w:themeColor="text1"/>
                  <w:cs/>
                </w:rPr>
                <w:t>บ</w:t>
              </w:r>
            </w:ins>
            <w:del w:id="29" w:author="อริศรา ธัญญธาดา" w:date="2019-03-05T13:16:00Z">
              <w:r w:rsidRPr="00D6176C" w:rsidDel="00AC52F4">
                <w:rPr>
                  <w:rFonts w:hint="cs"/>
                  <w:color w:val="000000" w:themeColor="text1"/>
                  <w:cs/>
                </w:rPr>
                <w:delText>บ</w:delText>
              </w:r>
            </w:del>
          </w:p>
          <w:p w14:paraId="2A42437E" w14:textId="77777777" w:rsidR="002A05C0" w:rsidRPr="00D6176C" w:rsidRDefault="002A05C0">
            <w:pPr>
              <w:pStyle w:val="Header"/>
              <w:tabs>
                <w:tab w:val="clear" w:pos="4153"/>
                <w:tab w:val="clear" w:pos="8306"/>
                <w:tab w:val="left" w:pos="0"/>
                <w:tab w:val="left" w:pos="1530"/>
                <w:tab w:val="left" w:pos="1890"/>
                <w:tab w:val="left" w:pos="4392"/>
                <w:tab w:val="left" w:pos="5472"/>
                <w:tab w:val="left" w:pos="6102"/>
              </w:tabs>
              <w:spacing w:line="360" w:lineRule="auto"/>
              <w:rPr>
                <w:color w:val="000000" w:themeColor="text1"/>
                <w:cs/>
              </w:rPr>
              <w:pPrChange w:id="30" w:author="อริศรา ธัญญธาดา" w:date="2019-03-05T13:16:00Z">
                <w:pPr>
                  <w:pStyle w:val="Header"/>
                  <w:tabs>
                    <w:tab w:val="clear" w:pos="4153"/>
                    <w:tab w:val="clear" w:pos="8306"/>
                    <w:tab w:val="left" w:pos="1260"/>
                    <w:tab w:val="left" w:pos="1530"/>
                    <w:tab w:val="left" w:pos="1890"/>
                    <w:tab w:val="left" w:pos="4392"/>
                    <w:tab w:val="left" w:pos="5472"/>
                    <w:tab w:val="left" w:pos="6102"/>
                  </w:tabs>
                  <w:spacing w:before="120" w:line="360" w:lineRule="auto"/>
                </w:pPr>
              </w:pPrChange>
            </w:pPr>
          </w:p>
        </w:tc>
        <w:tc>
          <w:tcPr>
            <w:tcW w:w="5976" w:type="dxa"/>
            <w:tcBorders>
              <w:top w:val="dotted" w:sz="4" w:space="0" w:color="auto"/>
              <w:left w:val="dotted" w:sz="4" w:space="0" w:color="auto"/>
              <w:bottom w:val="dotted" w:sz="4" w:space="0" w:color="auto"/>
            </w:tcBorders>
          </w:tcPr>
          <w:p w14:paraId="4B23EF65" w14:textId="77777777" w:rsidR="005A0556" w:rsidRPr="00D6176C"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3CA3DF7E" w14:textId="395C742C" w:rsidR="005A0556" w:rsidRPr="00D6176C"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D6176C">
              <w:rPr>
                <w:rFonts w:hint="cs"/>
                <w:color w:val="000000" w:themeColor="text1"/>
                <w:cs/>
              </w:rPr>
              <w:t>มีค่ามากกว่าศูนย์</w:t>
            </w:r>
          </w:p>
        </w:tc>
      </w:tr>
      <w:tr w:rsidR="005A0556" w:rsidRPr="00F072D2" w14:paraId="32360BCE" w14:textId="77777777" w:rsidTr="00697248">
        <w:trPr>
          <w:trHeight w:val="359"/>
        </w:trPr>
        <w:tc>
          <w:tcPr>
            <w:tcW w:w="2241" w:type="dxa"/>
            <w:tcBorders>
              <w:top w:val="dotted" w:sz="4" w:space="0" w:color="auto"/>
              <w:bottom w:val="dotted" w:sz="4" w:space="0" w:color="auto"/>
              <w:right w:val="dotted" w:sz="4" w:space="0" w:color="auto"/>
            </w:tcBorders>
          </w:tcPr>
          <w:p w14:paraId="21B8015E" w14:textId="77777777" w:rsidR="005A0556" w:rsidRPr="00D6176C"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Limit in 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5A0556" w:rsidRPr="00D6176C"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03696612" w14:textId="77777777" w:rsidR="005A0556" w:rsidRPr="00D6176C"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7D7D74C3" w14:textId="715D7F38" w:rsidR="005A0556" w:rsidRPr="00D6176C" w:rsidDel="00AC52F4" w:rsidRDefault="005A0556" w:rsidP="00D6176C">
            <w:pPr>
              <w:tabs>
                <w:tab w:val="left" w:pos="1890"/>
              </w:tabs>
              <w:spacing w:line="360" w:lineRule="auto"/>
              <w:rPr>
                <w:del w:id="31" w:author="อริศรา ธัญญธาดา" w:date="2019-03-05T13:13:00Z"/>
                <w:color w:val="000000" w:themeColor="text1"/>
                <w:cs/>
              </w:rPr>
            </w:pPr>
            <w:del w:id="32" w:author="อริศรา ธัญญธาดา" w:date="2019-03-05T13:13:00Z">
              <w:r w:rsidRPr="00D6176C" w:rsidDel="00AC52F4">
                <w:rPr>
                  <w:rFonts w:hint="cs"/>
                  <w:color w:val="000000" w:themeColor="text1"/>
                  <w:cs/>
                </w:rPr>
                <w:delText>การรายงานต้องเป็นไปตามรูปแบบ ดังนี้</w:delText>
              </w:r>
            </w:del>
          </w:p>
          <w:p w14:paraId="6DB7BAEB" w14:textId="52F56E8E" w:rsidR="005A0556" w:rsidRPr="00D6176C" w:rsidDel="00AC52F4" w:rsidRDefault="005A0556" w:rsidP="002A05C0">
            <w:pPr>
              <w:pStyle w:val="Header"/>
              <w:numPr>
                <w:ilvl w:val="0"/>
                <w:numId w:val="34"/>
              </w:numPr>
              <w:tabs>
                <w:tab w:val="left" w:pos="493"/>
                <w:tab w:val="left" w:pos="1530"/>
                <w:tab w:val="left" w:pos="1890"/>
              </w:tabs>
              <w:spacing w:line="360" w:lineRule="auto"/>
              <w:ind w:left="317" w:hanging="274"/>
              <w:rPr>
                <w:del w:id="33" w:author="อริศรา ธัญญธาดา" w:date="2019-03-05T13:13:00Z"/>
                <w:color w:val="000000" w:themeColor="text1"/>
              </w:rPr>
            </w:pPr>
            <w:del w:id="34" w:author="อริศรา ธัญญธาดา" w:date="2019-03-05T13:13:00Z">
              <w:r w:rsidRPr="00D6176C" w:rsidDel="00AC52F4">
                <w:rPr>
                  <w:color w:val="000000" w:themeColor="text1"/>
                  <w:cs/>
                </w:rPr>
                <w:delText>ข้อมูล</w:delText>
              </w:r>
              <w:r w:rsidRPr="00D6176C" w:rsidDel="00AC52F4">
                <w:rPr>
                  <w:rFonts w:hint="cs"/>
                  <w:color w:val="000000" w:themeColor="text1"/>
                  <w:cs/>
                </w:rPr>
                <w:delText>ทั้ง</w:delText>
              </w:r>
              <w:r w:rsidRPr="00D6176C" w:rsidDel="00AC52F4">
                <w:rPr>
                  <w:color w:val="000000" w:themeColor="text1"/>
                  <w:cs/>
                </w:rPr>
                <w:delText xml:space="preserve"> </w:delText>
              </w:r>
              <w:r w:rsidRPr="00D6176C" w:rsidDel="00AC52F4">
                <w:rPr>
                  <w:color w:val="000000" w:themeColor="text1"/>
                </w:rPr>
                <w:delText xml:space="preserve">Limit </w:delText>
              </w:r>
              <w:r w:rsidRPr="00D6176C" w:rsidDel="00AC52F4">
                <w:rPr>
                  <w:rFonts w:hint="cs"/>
                  <w:color w:val="000000" w:themeColor="text1"/>
                  <w:cs/>
                </w:rPr>
                <w:delText>และ</w:delText>
              </w:r>
              <w:r w:rsidRPr="00D6176C" w:rsidDel="00AC52F4">
                <w:rPr>
                  <w:color w:val="000000" w:themeColor="text1"/>
                  <w:cs/>
                </w:rPr>
                <w:delText xml:space="preserve"> </w:delText>
              </w:r>
              <w:r w:rsidRPr="00D6176C" w:rsidDel="00AC52F4">
                <w:rPr>
                  <w:color w:val="000000" w:themeColor="text1"/>
                </w:rPr>
                <w:delText>Trigger</w:delText>
              </w:r>
              <w:r w:rsidR="00BB40A7" w:rsidDel="00AC52F4">
                <w:rPr>
                  <w:color w:val="000000" w:themeColor="text1"/>
                </w:rPr>
                <w:delText xml:space="preserve"> </w:delText>
              </w:r>
              <w:r w:rsidR="00BB40A7" w:rsidDel="00AC52F4">
                <w:rPr>
                  <w:rFonts w:hint="cs"/>
                  <w:color w:val="000000" w:themeColor="text1"/>
                  <w:cs/>
                </w:rPr>
                <w:delText>ต้องมีค่า</w:delText>
              </w:r>
            </w:del>
          </w:p>
          <w:p w14:paraId="3C8AC1B5" w14:textId="04D54A1A" w:rsidR="005A0556" w:rsidRPr="00D6176C" w:rsidRDefault="005A0556">
            <w:pPr>
              <w:pStyle w:val="Header"/>
              <w:tabs>
                <w:tab w:val="left" w:pos="493"/>
                <w:tab w:val="left" w:pos="1530"/>
                <w:tab w:val="left" w:pos="1890"/>
              </w:tabs>
              <w:spacing w:line="360" w:lineRule="auto"/>
              <w:rPr>
                <w:color w:val="000000" w:themeColor="text1"/>
              </w:rPr>
              <w:pPrChange w:id="35" w:author="อริศรา ธัญญธาดา" w:date="2019-03-05T13:13:00Z">
                <w:pPr>
                  <w:pStyle w:val="Header"/>
                  <w:numPr>
                    <w:numId w:val="34"/>
                  </w:numPr>
                  <w:tabs>
                    <w:tab w:val="left" w:pos="493"/>
                    <w:tab w:val="left" w:pos="1530"/>
                    <w:tab w:val="left" w:pos="1890"/>
                  </w:tabs>
                  <w:spacing w:before="120" w:line="360" w:lineRule="auto"/>
                  <w:ind w:left="313" w:hanging="270"/>
                </w:pPr>
              </w:pPrChange>
            </w:pPr>
            <w:r w:rsidRPr="00D6176C">
              <w:rPr>
                <w:color w:val="000000" w:themeColor="text1"/>
              </w:rPr>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sidR="00BB40A7">
              <w:rPr>
                <w:rFonts w:hint="cs"/>
                <w:color w:val="000000" w:themeColor="text1"/>
                <w:cs/>
              </w:rPr>
              <w:t xml:space="preserve">ต้องมีค่า </w:t>
            </w:r>
            <w:r w:rsidRPr="00D6176C">
              <w:rPr>
                <w:color w:val="000000" w:themeColor="text1"/>
                <w:cs/>
              </w:rPr>
              <w:t>หรือ</w:t>
            </w:r>
            <w:r w:rsidR="00BB40A7">
              <w:rPr>
                <w:rFonts w:hint="cs"/>
                <w:color w:val="000000" w:themeColor="text1"/>
                <w:cs/>
              </w:rPr>
              <w:t>มีค่า</w:t>
            </w:r>
            <w:r w:rsidRPr="00D6176C">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4BD0DD45" w14:textId="77777777" w:rsidTr="00697248">
        <w:tc>
          <w:tcPr>
            <w:tcW w:w="2241" w:type="dxa"/>
            <w:tcBorders>
              <w:top w:val="dotted" w:sz="4" w:space="0" w:color="auto"/>
              <w:bottom w:val="dotted" w:sz="4" w:space="0" w:color="auto"/>
              <w:right w:val="dotted" w:sz="4" w:space="0" w:color="auto"/>
            </w:tcBorders>
          </w:tcPr>
          <w:p w14:paraId="5E6FA983"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773D4F5E"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61AC3A9" w14:textId="74C0C503" w:rsidR="005A0556" w:rsidRPr="00BC5379" w:rsidRDefault="00BB40A7" w:rsidP="00BB40A7">
            <w:pPr>
              <w:pStyle w:val="Header"/>
              <w:tabs>
                <w:tab w:val="left" w:pos="1260"/>
                <w:tab w:val="left" w:pos="1530"/>
                <w:tab w:val="left" w:pos="1890"/>
              </w:tabs>
              <w:spacing w:line="360" w:lineRule="auto"/>
              <w:rPr>
                <w:color w:val="000000" w:themeColor="text1"/>
              </w:rPr>
            </w:pPr>
            <w:r w:rsidRPr="00D6176C">
              <w:rPr>
                <w:color w:val="000000" w:themeColor="text1"/>
              </w:rPr>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Pr>
                <w:rFonts w:hint="cs"/>
                <w:color w:val="000000" w:themeColor="text1"/>
                <w:cs/>
              </w:rPr>
              <w:t xml:space="preserve">ต้องมีค่า </w:t>
            </w:r>
            <w:r w:rsidRPr="00D6176C">
              <w:rPr>
                <w:color w:val="000000" w:themeColor="text1"/>
                <w:cs/>
              </w:rPr>
              <w:t>หรือ</w:t>
            </w:r>
            <w:r>
              <w:rPr>
                <w:rFonts w:hint="cs"/>
                <w:color w:val="000000" w:themeColor="text1"/>
                <w:cs/>
              </w:rPr>
              <w:t>มีค่า</w:t>
            </w:r>
            <w:r w:rsidRPr="00D6176C">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1300A69F" w14:textId="77777777" w:rsidTr="00697248">
        <w:tc>
          <w:tcPr>
            <w:tcW w:w="2241" w:type="dxa"/>
            <w:tcBorders>
              <w:top w:val="dotted" w:sz="4" w:space="0" w:color="auto"/>
              <w:bottom w:val="dotted" w:sz="4" w:space="0" w:color="auto"/>
              <w:right w:val="dotted" w:sz="4" w:space="0" w:color="auto"/>
            </w:tcBorders>
          </w:tcPr>
          <w:p w14:paraId="26C586B8"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Trigger in Baht</w:t>
            </w:r>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37024756"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D776FCE" w14:textId="6835BFAD" w:rsidR="005A0556" w:rsidRPr="00BC5379" w:rsidDel="00AC52F4" w:rsidRDefault="005A0556" w:rsidP="00D6176C">
            <w:pPr>
              <w:tabs>
                <w:tab w:val="left" w:pos="1890"/>
              </w:tabs>
              <w:spacing w:line="360" w:lineRule="auto"/>
              <w:rPr>
                <w:del w:id="36" w:author="อริศรา ธัญญธาดา" w:date="2019-03-05T13:14:00Z"/>
                <w:color w:val="000000" w:themeColor="text1"/>
                <w:cs/>
              </w:rPr>
            </w:pPr>
            <w:del w:id="37" w:author="อริศรา ธัญญธาดา" w:date="2019-03-05T13:14:00Z">
              <w:r w:rsidRPr="00BC5379" w:rsidDel="00AC52F4">
                <w:rPr>
                  <w:rFonts w:hint="cs"/>
                  <w:color w:val="000000" w:themeColor="text1"/>
                  <w:cs/>
                </w:rPr>
                <w:delText>การรายงานต้องเป็นไปตามรูปแบบ ดังนี้</w:delText>
              </w:r>
            </w:del>
          </w:p>
          <w:p w14:paraId="2842D8F1" w14:textId="2C6CA007" w:rsidR="00BB40A7" w:rsidDel="00AC52F4" w:rsidRDefault="00BB40A7" w:rsidP="00BB40A7">
            <w:pPr>
              <w:pStyle w:val="Header"/>
              <w:numPr>
                <w:ilvl w:val="0"/>
                <w:numId w:val="35"/>
              </w:numPr>
              <w:tabs>
                <w:tab w:val="left" w:pos="1260"/>
                <w:tab w:val="left" w:pos="1530"/>
                <w:tab w:val="left" w:pos="1890"/>
              </w:tabs>
              <w:spacing w:line="360" w:lineRule="auto"/>
              <w:ind w:left="313" w:hanging="270"/>
              <w:rPr>
                <w:del w:id="38" w:author="อริศรา ธัญญธาดา" w:date="2019-03-05T13:14:00Z"/>
                <w:color w:val="000000" w:themeColor="text1"/>
              </w:rPr>
            </w:pPr>
            <w:del w:id="39" w:author="อริศรา ธัญญธาดา" w:date="2019-03-05T13:14:00Z">
              <w:r w:rsidRPr="00BB40A7" w:rsidDel="00AC52F4">
                <w:rPr>
                  <w:color w:val="000000" w:themeColor="text1"/>
                  <w:cs/>
                </w:rPr>
                <w:delText>ข้อมูล</w:delText>
              </w:r>
              <w:r w:rsidRPr="00BB40A7" w:rsidDel="00AC52F4">
                <w:rPr>
                  <w:rFonts w:hint="cs"/>
                  <w:color w:val="000000" w:themeColor="text1"/>
                  <w:cs/>
                </w:rPr>
                <w:delText>ทั้ง</w:delText>
              </w:r>
              <w:r w:rsidRPr="00BB40A7" w:rsidDel="00AC52F4">
                <w:rPr>
                  <w:color w:val="000000" w:themeColor="text1"/>
                  <w:cs/>
                </w:rPr>
                <w:delText xml:space="preserve"> </w:delText>
              </w:r>
              <w:r w:rsidRPr="00BB40A7" w:rsidDel="00AC52F4">
                <w:rPr>
                  <w:color w:val="000000" w:themeColor="text1"/>
                </w:rPr>
                <w:delText xml:space="preserve">Limit </w:delText>
              </w:r>
              <w:r w:rsidRPr="00BB40A7" w:rsidDel="00AC52F4">
                <w:rPr>
                  <w:rFonts w:hint="cs"/>
                  <w:color w:val="000000" w:themeColor="text1"/>
                  <w:cs/>
                </w:rPr>
                <w:delText>และ</w:delText>
              </w:r>
              <w:r w:rsidRPr="00BB40A7" w:rsidDel="00AC52F4">
                <w:rPr>
                  <w:color w:val="000000" w:themeColor="text1"/>
                  <w:cs/>
                </w:rPr>
                <w:delText xml:space="preserve"> </w:delText>
              </w:r>
              <w:r w:rsidRPr="00BB40A7" w:rsidDel="00AC52F4">
                <w:rPr>
                  <w:color w:val="000000" w:themeColor="text1"/>
                </w:rPr>
                <w:delText xml:space="preserve">Trigger </w:delText>
              </w:r>
              <w:r w:rsidRPr="00BB40A7" w:rsidDel="00AC52F4">
                <w:rPr>
                  <w:rFonts w:hint="cs"/>
                  <w:color w:val="000000" w:themeColor="text1"/>
                  <w:cs/>
                </w:rPr>
                <w:delText>ต้องมีค่า</w:delText>
              </w:r>
            </w:del>
          </w:p>
          <w:p w14:paraId="6B255A28" w14:textId="1E1E05C3" w:rsidR="005A0556" w:rsidRPr="00BC5379" w:rsidRDefault="00BB40A7">
            <w:pPr>
              <w:pStyle w:val="Header"/>
              <w:tabs>
                <w:tab w:val="left" w:pos="1260"/>
                <w:tab w:val="left" w:pos="1530"/>
                <w:tab w:val="left" w:pos="1890"/>
              </w:tabs>
              <w:spacing w:line="360" w:lineRule="auto"/>
              <w:rPr>
                <w:color w:val="000000" w:themeColor="text1"/>
              </w:rPr>
              <w:pPrChange w:id="40" w:author="อริศรา ธัญญธาดา" w:date="2019-03-05T13:14:00Z">
                <w:pPr>
                  <w:pStyle w:val="Header"/>
                  <w:numPr>
                    <w:numId w:val="35"/>
                  </w:numPr>
                  <w:tabs>
                    <w:tab w:val="left" w:pos="1260"/>
                    <w:tab w:val="left" w:pos="1530"/>
                    <w:tab w:val="left" w:pos="1890"/>
                  </w:tabs>
                  <w:spacing w:line="360" w:lineRule="auto"/>
                  <w:ind w:left="313" w:hanging="270"/>
                </w:pPr>
              </w:pPrChange>
            </w:pPr>
            <w:r w:rsidRPr="00BB40A7">
              <w:rPr>
                <w:color w:val="000000" w:themeColor="text1"/>
              </w:rPr>
              <w:t xml:space="preserve">Trigger in Baht </w:t>
            </w:r>
            <w:r w:rsidRPr="00BB40A7">
              <w:rPr>
                <w:color w:val="000000" w:themeColor="text1"/>
                <w:cs/>
              </w:rPr>
              <w:t xml:space="preserve">หรือ </w:t>
            </w:r>
            <w:r w:rsidRPr="00BB40A7">
              <w:rPr>
                <w:color w:val="000000" w:themeColor="text1"/>
              </w:rPr>
              <w:t xml:space="preserve">Trigger in % </w:t>
            </w:r>
            <w:r w:rsidRPr="00BB40A7">
              <w:rPr>
                <w:color w:val="000000" w:themeColor="text1"/>
                <w:cs/>
              </w:rPr>
              <w:t xml:space="preserve">ค่าใดค่าหนึ่ง </w:t>
            </w:r>
            <w:r w:rsidR="00CC6B63">
              <w:rPr>
                <w:rFonts w:hint="cs"/>
                <w:color w:val="000000" w:themeColor="text1"/>
                <w:cs/>
              </w:rPr>
              <w:t>ต้องมีค่า</w:t>
            </w:r>
            <w:r w:rsidRPr="00BB40A7">
              <w:rPr>
                <w:color w:val="000000" w:themeColor="text1"/>
                <w:cs/>
              </w:rPr>
              <w:t xml:space="preserve"> หรือ</w:t>
            </w:r>
            <w:r w:rsidRPr="00BB40A7">
              <w:rPr>
                <w:rFonts w:hint="cs"/>
                <w:color w:val="000000" w:themeColor="text1"/>
                <w:cs/>
              </w:rPr>
              <w:t>มีค่า</w:t>
            </w:r>
            <w:r w:rsidRPr="00BB40A7">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24A45AAF" w14:textId="77777777" w:rsidTr="00697248">
        <w:tc>
          <w:tcPr>
            <w:tcW w:w="2241" w:type="dxa"/>
            <w:tcBorders>
              <w:top w:val="dotted" w:sz="4" w:space="0" w:color="auto"/>
              <w:bottom w:val="dotted" w:sz="4" w:space="0" w:color="auto"/>
              <w:right w:val="dotted" w:sz="4" w:space="0" w:color="auto"/>
            </w:tcBorders>
          </w:tcPr>
          <w:p w14:paraId="1B04DF6E"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 %</w:t>
            </w:r>
          </w:p>
        </w:tc>
        <w:tc>
          <w:tcPr>
            <w:tcW w:w="5976" w:type="dxa"/>
            <w:tcBorders>
              <w:top w:val="dotted" w:sz="4" w:space="0" w:color="auto"/>
              <w:left w:val="dotted" w:sz="4" w:space="0" w:color="auto"/>
              <w:bottom w:val="dotted" w:sz="4" w:space="0" w:color="auto"/>
            </w:tcBorders>
          </w:tcPr>
          <w:p w14:paraId="7CF943E5"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1AEA95F" w14:textId="00CFC5A3"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Trigger in Baht </w:t>
            </w:r>
            <w:r w:rsidRPr="00BC5379">
              <w:rPr>
                <w:color w:val="000000" w:themeColor="text1"/>
                <w:cs/>
              </w:rPr>
              <w:t xml:space="preserve">หรือ </w:t>
            </w:r>
            <w:r w:rsidRPr="00BC5379">
              <w:rPr>
                <w:color w:val="000000" w:themeColor="text1"/>
              </w:rPr>
              <w:t xml:space="preserve">Trigger in % </w:t>
            </w:r>
            <w:r w:rsidRPr="00BC5379">
              <w:rPr>
                <w:color w:val="000000" w:themeColor="text1"/>
                <w:cs/>
              </w:rPr>
              <w:t>ค่าใดค่าหนึ่ง</w:t>
            </w:r>
            <w:r w:rsidR="00BB40A7">
              <w:rPr>
                <w:rFonts w:hint="cs"/>
                <w:color w:val="000000" w:themeColor="text1"/>
                <w:cs/>
              </w:rPr>
              <w:t xml:space="preserve"> ต้องมีค่า</w:t>
            </w:r>
            <w:r w:rsidRPr="00BC5379">
              <w:rPr>
                <w:color w:val="000000" w:themeColor="text1"/>
                <w:cs/>
              </w:rPr>
              <w:t xml:space="preserve"> 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6BBE7A5D" w14:textId="77777777" w:rsidTr="00697248">
        <w:tc>
          <w:tcPr>
            <w:tcW w:w="2241" w:type="dxa"/>
            <w:tcBorders>
              <w:top w:val="dotted" w:sz="4" w:space="0" w:color="auto"/>
              <w:bottom w:val="dotted" w:sz="4" w:space="0" w:color="auto"/>
              <w:right w:val="dotted" w:sz="4" w:space="0" w:color="auto"/>
            </w:tcBorders>
          </w:tcPr>
          <w:p w14:paraId="5037B5C1"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04449737"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tcBorders>
          </w:tcPr>
          <w:p w14:paraId="5A6B7FC3" w14:textId="3DDDAFBE" w:rsidR="00BB40A7" w:rsidRPr="00BC5379" w:rsidRDefault="005A0556" w:rsidP="00FD211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50068BA" w14:textId="2B2EA300" w:rsidR="005A0556" w:rsidRPr="00CC6B63" w:rsidRDefault="005A0556" w:rsidP="00CC6B63">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sidR="00BB40A7">
              <w:rPr>
                <w:rFonts w:hint="cs"/>
                <w:color w:val="000000" w:themeColor="text1"/>
                <w:cs/>
              </w:rPr>
              <w:t>ค่าใดค่าหนึ่ง</w:t>
            </w:r>
            <w:r w:rsidRPr="00BC5379">
              <w:rPr>
                <w:color w:val="000000" w:themeColor="text1"/>
              </w:rPr>
              <w:t xml:space="preserve"> </w:t>
            </w:r>
            <w:r w:rsidR="00BB40A7">
              <w:rPr>
                <w:rFonts w:hint="cs"/>
                <w:color w:val="000000" w:themeColor="text1"/>
                <w:cs/>
              </w:rPr>
              <w:t xml:space="preserve">ต้องมีค่า </w:t>
            </w:r>
            <w:r w:rsidRPr="00BC5379">
              <w:rPr>
                <w:color w:val="000000" w:themeColor="text1"/>
                <w:cs/>
              </w:rPr>
              <w:t>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r w:rsidR="00CC6B63">
              <w:rPr>
                <w:color w:val="000000" w:themeColor="text1"/>
              </w:rPr>
              <w:t xml:space="preserve"> </w:t>
            </w:r>
          </w:p>
        </w:tc>
      </w:tr>
      <w:tr w:rsidR="005A0556" w:rsidRPr="00F072D2" w14:paraId="077E1FBD" w14:textId="77777777" w:rsidTr="00697248">
        <w:tc>
          <w:tcPr>
            <w:tcW w:w="2241" w:type="dxa"/>
            <w:tcBorders>
              <w:top w:val="dotted" w:sz="4" w:space="0" w:color="auto"/>
              <w:right w:val="dotted" w:sz="4" w:space="0" w:color="auto"/>
            </w:tcBorders>
          </w:tcPr>
          <w:p w14:paraId="056936FA"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Outstanding Amount in %</w:t>
            </w:r>
          </w:p>
        </w:tc>
        <w:tc>
          <w:tcPr>
            <w:tcW w:w="6225" w:type="dxa"/>
            <w:tcBorders>
              <w:top w:val="dotted" w:sz="4" w:space="0" w:color="auto"/>
              <w:left w:val="dotted" w:sz="4" w:space="0" w:color="auto"/>
              <w:right w:val="dotted" w:sz="4" w:space="0" w:color="auto"/>
            </w:tcBorders>
          </w:tcPr>
          <w:p w14:paraId="306ECB98" w14:textId="77777777" w:rsidR="005A0556" w:rsidRPr="00BC5379" w:rsidRDefault="005A0556" w:rsidP="00697248">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p>
        </w:tc>
        <w:tc>
          <w:tcPr>
            <w:tcW w:w="5976" w:type="dxa"/>
            <w:tcBorders>
              <w:left w:val="dotted" w:sz="4" w:space="0" w:color="auto"/>
            </w:tcBorders>
          </w:tcPr>
          <w:p w14:paraId="2BE087AA" w14:textId="77777777" w:rsidR="00AC7C5A" w:rsidRPr="00BC5379" w:rsidRDefault="00AC7C5A" w:rsidP="00AC7C5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5855798" w14:textId="5FC1609E" w:rsidR="005A0556" w:rsidRPr="00F072D2" w:rsidRDefault="00AC7C5A" w:rsidP="00AC7C5A">
            <w:pPr>
              <w:pStyle w:val="Header"/>
              <w:tabs>
                <w:tab w:val="clear" w:pos="4153"/>
                <w:tab w:val="clear" w:pos="8306"/>
                <w:tab w:val="left" w:pos="1260"/>
                <w:tab w:val="left" w:pos="1530"/>
                <w:tab w:val="left" w:pos="1890"/>
              </w:tabs>
              <w:spacing w:line="440" w:lineRule="exact"/>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Pr>
                <w:rFonts w:hint="cs"/>
                <w:color w:val="000000" w:themeColor="text1"/>
                <w:cs/>
              </w:rPr>
              <w:t>ค่าใดค่าหนึ่ง</w:t>
            </w:r>
            <w:r w:rsidRPr="00BC5379">
              <w:rPr>
                <w:color w:val="000000" w:themeColor="text1"/>
              </w:rPr>
              <w:t xml:space="preserve"> </w:t>
            </w:r>
            <w:r>
              <w:rPr>
                <w:rFonts w:hint="cs"/>
                <w:color w:val="000000" w:themeColor="text1"/>
                <w:cs/>
              </w:rPr>
              <w:t xml:space="preserve">ต้องมีค่า </w:t>
            </w:r>
            <w:r w:rsidRPr="00BC5379">
              <w:rPr>
                <w:color w:val="000000" w:themeColor="text1"/>
                <w:cs/>
              </w:rPr>
              <w:t>หรือ</w:t>
            </w:r>
            <w:r>
              <w:rPr>
                <w:rFonts w:hint="cs"/>
                <w:color w:val="000000" w:themeColor="text1"/>
                <w:cs/>
              </w:rPr>
              <w:t>มีค่า</w:t>
            </w:r>
            <w:r w:rsidRPr="00BC5379">
              <w:rPr>
                <w:color w:val="000000" w:themeColor="text1"/>
                <w:cs/>
              </w:rPr>
              <w:t>ทั้งสองค่าได้</w:t>
            </w:r>
            <w:r>
              <w:rPr>
                <w:color w:val="000000" w:themeColor="text1"/>
              </w:rPr>
              <w:t xml:space="preserve"> </w:t>
            </w:r>
            <w:r>
              <w:rPr>
                <w:rFonts w:hint="cs"/>
                <w:color w:val="000000" w:themeColor="text1"/>
                <w:cs/>
              </w:rPr>
              <w:t>กรณีมีค่า ต้องมากกว่าศูนย์</w:t>
            </w: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0BB166BA" w14:textId="2FBEA17F" w:rsidR="00E72A0D" w:rsidRDefault="00E72A0D">
      <w:r>
        <w:br w:type="page"/>
      </w:r>
    </w:p>
    <w:p w14:paraId="090156A5" w14:textId="77777777" w:rsidR="00E72A0D" w:rsidRPr="00AA2BDB" w:rsidRDefault="00E72A0D" w:rsidP="003C2E4A">
      <w:pPr>
        <w:pStyle w:val="Heading2"/>
        <w:numPr>
          <w:ilvl w:val="0"/>
          <w:numId w:val="38"/>
        </w:numPr>
        <w:spacing w:before="240" w:after="240" w:line="240" w:lineRule="exact"/>
        <w:rPr>
          <w:i/>
          <w:iCs/>
          <w:color w:val="000000" w:themeColor="text1"/>
        </w:rPr>
      </w:pPr>
      <w:bookmarkStart w:id="41" w:name="_Toc2622457"/>
      <w:r w:rsidRPr="00AA2BDB">
        <w:rPr>
          <w:color w:val="000000" w:themeColor="text1"/>
        </w:rPr>
        <w:t xml:space="preserve">Subject Area: </w:t>
      </w:r>
      <w:r>
        <w:rPr>
          <w:color w:val="000000" w:themeColor="text1"/>
        </w:rPr>
        <w:t>Strategic Risk</w:t>
      </w:r>
      <w:bookmarkEnd w:id="41"/>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3C2E4A">
      <w:pPr>
        <w:pStyle w:val="Heading3"/>
        <w:numPr>
          <w:ilvl w:val="0"/>
          <w:numId w:val="37"/>
        </w:numPr>
        <w:spacing w:line="240" w:lineRule="exact"/>
      </w:pPr>
      <w:bookmarkStart w:id="42" w:name="_Toc2622458"/>
      <w:bookmarkStart w:id="43" w:name="_GoBack"/>
      <w:r w:rsidRPr="00A30052">
        <w:t xml:space="preserve">Data Set: </w:t>
      </w:r>
      <w:r w:rsidRPr="00A30052">
        <w:rPr>
          <w:rFonts w:hint="cs"/>
          <w:cs/>
        </w:rPr>
        <w:t>ข้อมูลเป้าหมายทางการเงินของสถาบันการเงิน</w:t>
      </w:r>
      <w:bookmarkEnd w:id="42"/>
    </w:p>
    <w:bookmarkEnd w:id="43"/>
    <w:p w14:paraId="56030358"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E72A0D">
      <w:pPr>
        <w:pStyle w:val="Header"/>
        <w:tabs>
          <w:tab w:val="clear" w:pos="4153"/>
          <w:tab w:val="clear" w:pos="8306"/>
          <w:tab w:val="left" w:pos="1260"/>
          <w:tab w:val="left" w:pos="1530"/>
          <w:tab w:val="left" w:pos="1890"/>
        </w:tabs>
        <w:spacing w:line="440" w:lineRule="exact"/>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E72A0D">
      <w:pPr>
        <w:pStyle w:val="Header"/>
        <w:tabs>
          <w:tab w:val="clear" w:pos="4153"/>
          <w:tab w:val="clear" w:pos="8306"/>
          <w:tab w:val="left" w:pos="1260"/>
          <w:tab w:val="left" w:pos="1530"/>
          <w:tab w:val="left" w:pos="1890"/>
        </w:tabs>
        <w:spacing w:line="440" w:lineRule="exact"/>
        <w:rPr>
          <w:b/>
          <w:bCs/>
          <w:color w:val="000000" w:themeColor="text1"/>
          <w:u w:val="single"/>
          <w:cs/>
        </w:rPr>
      </w:pPr>
      <w:r w:rsidRPr="00A0647C">
        <w:rPr>
          <w:b/>
          <w:bCs/>
          <w:color w:val="000000" w:themeColor="text1"/>
          <w:u w:val="single"/>
          <w:cs/>
        </w:rPr>
        <w:t>สถาบันการเงินที่ต้องรายงาน</w:t>
      </w:r>
    </w:p>
    <w:p w14:paraId="0305D2CD"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color w:val="000000" w:themeColor="text1"/>
        </w:rPr>
      </w:pPr>
      <w:r w:rsidRPr="00A0647C">
        <w:rPr>
          <w:color w:val="000000" w:themeColor="text1"/>
          <w:cs/>
        </w:rPr>
        <w:tab/>
        <w:t>ธนาคารพาณิชย์ไทย</w:t>
      </w:r>
    </w:p>
    <w:p w14:paraId="1174A5FE"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color w:val="000000" w:themeColor="text1"/>
          <w:cs/>
        </w:rPr>
      </w:pPr>
      <w:r w:rsidRPr="00A0647C">
        <w:rPr>
          <w:color w:val="000000" w:themeColor="text1"/>
          <w:cs/>
        </w:rPr>
        <w:tab/>
        <w:t>ธนาคารพาณิชย์ไทยเพื่อรายย่อย</w:t>
      </w:r>
      <w:r>
        <w:rPr>
          <w:color w:val="000000" w:themeColor="text1"/>
          <w:cs/>
        </w:rPr>
        <w:t xml:space="preserve"> </w:t>
      </w:r>
    </w:p>
    <w:p w14:paraId="4310B880" w14:textId="77777777" w:rsidR="00E72A0D" w:rsidRPr="00743AF6" w:rsidRDefault="00E72A0D" w:rsidP="00E72A0D">
      <w:pPr>
        <w:pStyle w:val="Header"/>
        <w:tabs>
          <w:tab w:val="clear" w:pos="4153"/>
          <w:tab w:val="clear" w:pos="8306"/>
          <w:tab w:val="left" w:pos="1260"/>
          <w:tab w:val="left" w:pos="1530"/>
          <w:tab w:val="left" w:pos="1890"/>
        </w:tabs>
        <w:spacing w:line="440" w:lineRule="exact"/>
        <w:rPr>
          <w:color w:val="000000" w:themeColor="text1"/>
        </w:rPr>
      </w:pPr>
      <w:r w:rsidRPr="00A0647C">
        <w:rPr>
          <w:color w:val="000000" w:themeColor="text1"/>
          <w:cs/>
        </w:rPr>
        <w:tab/>
        <w:t>ธนาคารพาณิชย์ที่เป็นบริษัทลูกของธนาคารต่างประเทศ</w:t>
      </w:r>
      <w:r w:rsidRPr="00A0647C">
        <w:rPr>
          <w:color w:val="000000" w:themeColor="text1"/>
        </w:rPr>
        <w:br/>
      </w:r>
      <w:r w:rsidRPr="00A0647C">
        <w:rPr>
          <w:color w:val="000000" w:themeColor="text1"/>
        </w:rPr>
        <w:tab/>
      </w:r>
      <w:r w:rsidRPr="00A0647C">
        <w:rPr>
          <w:color w:val="000000" w:themeColor="text1"/>
          <w:cs/>
        </w:rPr>
        <w:t>สาขาธนาคารพาณิชย์ต่างประเทศ</w:t>
      </w:r>
      <w:r>
        <w:rPr>
          <w:color w:val="000000" w:themeColor="text1"/>
          <w:cs/>
        </w:rPr>
        <w:t xml:space="preserve"> </w:t>
      </w:r>
      <w:r w:rsidRPr="00A0647C">
        <w:rPr>
          <w:color w:val="000000" w:themeColor="text1"/>
          <w:cs/>
        </w:rPr>
        <w:br/>
      </w:r>
      <w:r w:rsidRPr="00A0647C">
        <w:rPr>
          <w:color w:val="000000" w:themeColor="text1"/>
          <w:cs/>
        </w:rPr>
        <w:tab/>
        <w:t>บริษัทเงินทุน</w:t>
      </w:r>
      <w:r>
        <w:rPr>
          <w:color w:val="000000" w:themeColor="text1"/>
          <w:cs/>
        </w:rPr>
        <w:t xml:space="preserve"> </w:t>
      </w:r>
      <w:r w:rsidRPr="00A0647C">
        <w:rPr>
          <w:color w:val="000000" w:themeColor="text1"/>
        </w:rPr>
        <w:br/>
      </w:r>
      <w:r w:rsidRPr="00A0647C">
        <w:rPr>
          <w:color w:val="000000" w:themeColor="text1"/>
        </w:rPr>
        <w:tab/>
      </w:r>
      <w:r w:rsidRPr="00A0647C">
        <w:rPr>
          <w:color w:val="000000" w:themeColor="text1"/>
          <w:cs/>
        </w:rPr>
        <w:t>บริษัทเครดิตฟองซิเอร์</w:t>
      </w:r>
      <w:r>
        <w:rPr>
          <w:color w:val="000000" w:themeColor="text1"/>
          <w:cs/>
        </w:rPr>
        <w:t xml:space="preserve"> </w:t>
      </w:r>
      <w:r w:rsidRPr="00A0647C">
        <w:rPr>
          <w:color w:val="000000" w:themeColor="text1"/>
        </w:rPr>
        <w:br/>
      </w:r>
      <w:r w:rsidRPr="00A0647C">
        <w:rPr>
          <w:b/>
          <w:bCs/>
          <w:color w:val="000000" w:themeColor="text1"/>
          <w:u w:val="single"/>
          <w:cs/>
        </w:rPr>
        <w:t>ลักษณะข้อมูล</w:t>
      </w:r>
    </w:p>
    <w:p w14:paraId="7382CBF5" w14:textId="373000E1" w:rsidR="00E72A0D" w:rsidRPr="00A0647C" w:rsidRDefault="00E72A0D" w:rsidP="00E72A0D">
      <w:pPr>
        <w:pStyle w:val="Header"/>
        <w:tabs>
          <w:tab w:val="clear" w:pos="4153"/>
          <w:tab w:val="clear" w:pos="8306"/>
          <w:tab w:val="left" w:pos="1260"/>
          <w:tab w:val="left" w:pos="1530"/>
          <w:tab w:val="left" w:pos="1890"/>
        </w:tabs>
        <w:spacing w:line="440" w:lineRule="exact"/>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E72A0D">
      <w:pPr>
        <w:pStyle w:val="Header"/>
        <w:tabs>
          <w:tab w:val="clear" w:pos="4153"/>
          <w:tab w:val="clear" w:pos="8306"/>
          <w:tab w:val="left" w:pos="1242"/>
          <w:tab w:val="left" w:pos="1530"/>
          <w:tab w:val="left" w:pos="1890"/>
        </w:tabs>
        <w:spacing w:line="440" w:lineRule="exact"/>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E72A0D">
      <w:pPr>
        <w:pStyle w:val="Header"/>
        <w:tabs>
          <w:tab w:val="clear" w:pos="4153"/>
          <w:tab w:val="clear" w:pos="8306"/>
          <w:tab w:val="left" w:pos="1260"/>
          <w:tab w:val="left" w:pos="1530"/>
          <w:tab w:val="left" w:pos="1890"/>
        </w:tabs>
        <w:spacing w:line="440" w:lineRule="exact"/>
        <w:rPr>
          <w:b/>
          <w:bCs/>
          <w:color w:val="000000" w:themeColor="text1"/>
          <w:u w:val="single"/>
        </w:rPr>
      </w:pPr>
      <w:r w:rsidRPr="00A0647C">
        <w:rPr>
          <w:b/>
          <w:bCs/>
          <w:color w:val="000000" w:themeColor="text1"/>
          <w:u w:val="single"/>
          <w:cs/>
        </w:rPr>
        <w:t>กำหนดการส่ง</w:t>
      </w:r>
    </w:p>
    <w:p w14:paraId="467B5603" w14:textId="77777777" w:rsidR="00E72A0D" w:rsidRPr="00AB747C" w:rsidRDefault="00E72A0D" w:rsidP="00E72A0D">
      <w:pPr>
        <w:pStyle w:val="Header"/>
        <w:tabs>
          <w:tab w:val="left" w:pos="1260"/>
          <w:tab w:val="left" w:pos="1530"/>
          <w:tab w:val="left" w:pos="1890"/>
        </w:tabs>
        <w:spacing w:after="120" w:line="440" w:lineRule="exact"/>
        <w:rPr>
          <w:color w:val="000000" w:themeColor="text1"/>
          <w:cs/>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r>
        <w:rPr>
          <w:color w:val="000000" w:themeColor="text1"/>
        </w:rPr>
        <w:br/>
      </w:r>
      <w:r w:rsidRPr="00743AF6">
        <w:rPr>
          <w:b/>
          <w:bCs/>
          <w:color w:val="000000" w:themeColor="text1"/>
          <w:u w:val="single"/>
        </w:rPr>
        <w:t xml:space="preserve">Data Set </w:t>
      </w:r>
      <w:r w:rsidRPr="0074333C">
        <w:rPr>
          <w:b/>
          <w:bCs/>
          <w:u w:val="single"/>
        </w:rPr>
        <w:t>Name</w:t>
      </w:r>
    </w:p>
    <w:p w14:paraId="049F7D4C" w14:textId="77777777" w:rsidR="00E72A0D" w:rsidRPr="0074333C" w:rsidRDefault="00E72A0D" w:rsidP="00E72A0D">
      <w:pPr>
        <w:pStyle w:val="Header"/>
        <w:tabs>
          <w:tab w:val="left" w:pos="1260"/>
          <w:tab w:val="left" w:pos="1530"/>
          <w:tab w:val="left" w:pos="1890"/>
        </w:tabs>
        <w:spacing w:after="120" w:line="440" w:lineRule="exact"/>
      </w:pPr>
      <w:r w:rsidRPr="0074333C">
        <w:tab/>
        <w:t>YSTG</w:t>
      </w:r>
      <w:r>
        <w:t>Nn</w:t>
      </w:r>
      <w:r w:rsidRPr="0074333C">
        <w:t>_YYYYMMDD_</w:t>
      </w:r>
      <w:r>
        <w:t>FTG</w:t>
      </w:r>
      <w:r w:rsidRPr="0074333C">
        <w:t xml:space="preserve">.xlsx </w:t>
      </w:r>
    </w:p>
    <w:p w14:paraId="759675AB" w14:textId="77777777" w:rsidR="00E72A0D" w:rsidRPr="0074333C" w:rsidRDefault="00E72A0D" w:rsidP="00E72A0D">
      <w:pPr>
        <w:pStyle w:val="Header"/>
        <w:tabs>
          <w:tab w:val="left" w:pos="1260"/>
          <w:tab w:val="left" w:pos="1530"/>
          <w:tab w:val="left" w:pos="1890"/>
        </w:tabs>
        <w:spacing w:after="120" w:line="440" w:lineRule="exact"/>
        <w:rPr>
          <w:b/>
          <w:bCs/>
          <w:u w:val="single"/>
        </w:rPr>
      </w:pPr>
      <w:r w:rsidRPr="0074333C">
        <w:rPr>
          <w:b/>
          <w:bCs/>
          <w:u w:val="single"/>
        </w:rPr>
        <w:t>Data Sheet Name</w:t>
      </w:r>
    </w:p>
    <w:p w14:paraId="282D0FA4" w14:textId="77777777" w:rsidR="00E72A0D" w:rsidRPr="0074333C" w:rsidRDefault="00E72A0D" w:rsidP="00E72A0D">
      <w:pPr>
        <w:pStyle w:val="Header"/>
        <w:tabs>
          <w:tab w:val="left" w:pos="1260"/>
          <w:tab w:val="left" w:pos="1530"/>
          <w:tab w:val="left" w:pos="1890"/>
        </w:tabs>
        <w:spacing w:after="120" w:line="440" w:lineRule="exact"/>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73315B">
        <w:trPr>
          <w:tblHeader/>
        </w:trPr>
        <w:tc>
          <w:tcPr>
            <w:tcW w:w="2241" w:type="dxa"/>
            <w:tcBorders>
              <w:bottom w:val="single" w:sz="4" w:space="0" w:color="auto"/>
            </w:tcBorders>
            <w:shd w:val="clear" w:color="auto" w:fill="CCFFFF"/>
          </w:tcPr>
          <w:p w14:paraId="63BDDD6B" w14:textId="77777777" w:rsidR="00E72A0D" w:rsidRPr="00A0647C" w:rsidRDefault="00E72A0D" w:rsidP="0073315B">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73315B">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73315B">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73315B">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73315B">
            <w:pPr>
              <w:pStyle w:val="Header"/>
              <w:tabs>
                <w:tab w:val="clear" w:pos="4153"/>
                <w:tab w:val="clear" w:pos="8306"/>
                <w:tab w:val="left" w:pos="252"/>
                <w:tab w:val="left" w:pos="1260"/>
                <w:tab w:val="left" w:pos="1530"/>
                <w:tab w:val="left" w:pos="1890"/>
              </w:tabs>
              <w:spacing w:line="440" w:lineRule="exact"/>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73315B">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73315B">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73315B">
            <w:pPr>
              <w:pStyle w:val="Header"/>
              <w:tabs>
                <w:tab w:val="clear" w:pos="4153"/>
                <w:tab w:val="clear" w:pos="8306"/>
                <w:tab w:val="left" w:pos="252"/>
                <w:tab w:val="left" w:pos="1260"/>
                <w:tab w:val="left" w:pos="1530"/>
                <w:tab w:val="left" w:pos="1890"/>
              </w:tabs>
              <w:spacing w:line="440" w:lineRule="exact"/>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73315B">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73315B">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73315B">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73315B">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73315B">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Target Type</w:t>
            </w:r>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73315B">
            <w:pPr>
              <w:pStyle w:val="Header"/>
              <w:tabs>
                <w:tab w:val="clear" w:pos="4153"/>
                <w:tab w:val="clear" w:pos="8306"/>
                <w:tab w:val="left" w:pos="1260"/>
                <w:tab w:val="left" w:pos="1530"/>
                <w:tab w:val="left" w:pos="1890"/>
              </w:tabs>
              <w:spacing w:line="440" w:lineRule="exact"/>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73315B">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Description</w:t>
            </w:r>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73315B">
            <w:pPr>
              <w:pStyle w:val="Header"/>
              <w:tabs>
                <w:tab w:val="clear" w:pos="4153"/>
                <w:tab w:val="clear" w:pos="8306"/>
                <w:tab w:val="left" w:pos="1260"/>
                <w:tab w:val="left" w:pos="1530"/>
                <w:tab w:val="left" w:pos="1890"/>
              </w:tabs>
              <w:spacing w:line="440" w:lineRule="exact"/>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73315B">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Definition of Target</w:t>
            </w:r>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73315B">
            <w:pPr>
              <w:pStyle w:val="Header"/>
              <w:tabs>
                <w:tab w:val="clear" w:pos="4153"/>
                <w:tab w:val="clear" w:pos="8306"/>
                <w:tab w:val="left" w:pos="1260"/>
                <w:tab w:val="left" w:pos="1530"/>
                <w:tab w:val="left" w:pos="2721"/>
                <w:tab w:val="left" w:pos="3429"/>
              </w:tabs>
              <w:spacing w:line="440" w:lineRule="exact"/>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D6176C">
            <w:pPr>
              <w:pStyle w:val="Header"/>
              <w:tabs>
                <w:tab w:val="clear" w:pos="4153"/>
                <w:tab w:val="clear" w:pos="8306"/>
                <w:tab w:val="left" w:pos="1260"/>
                <w:tab w:val="left" w:pos="1530"/>
                <w:tab w:val="left" w:pos="1890"/>
              </w:tabs>
              <w:spacing w:before="120"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Growth Retail loans</w:t>
            </w:r>
          </w:p>
          <w:p w14:paraId="7DE4BA61"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Non interest income</w:t>
            </w:r>
          </w:p>
        </w:tc>
      </w:tr>
      <w:tr w:rsidR="00E72A0D" w:rsidRPr="006A4EC9" w14:paraId="276318D4" w14:textId="77777777" w:rsidTr="0073315B">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74333C">
              <w:rPr>
                <w:cs/>
                <w:lang w:val="th-TH"/>
              </w:rPr>
              <w:t>Target Amount</w:t>
            </w:r>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73315B">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2DFBCC9D" w:rsidR="00E72A0D" w:rsidRPr="0074333C" w:rsidRDefault="00E72A0D" w:rsidP="0073315B">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รายการใดรายการหนึ่งมีค่ามากกว่า</w:t>
            </w:r>
            <w:r w:rsidR="00CC6B63">
              <w:rPr>
                <w:rFonts w:hint="cs"/>
                <w:color w:val="000000" w:themeColor="text1"/>
                <w:cs/>
              </w:rPr>
              <w:t>ศูนย์</w:t>
            </w:r>
            <w:r>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73315B">
        <w:tc>
          <w:tcPr>
            <w:tcW w:w="2241" w:type="dxa"/>
            <w:tcBorders>
              <w:top w:val="dotted" w:sz="4" w:space="0" w:color="auto"/>
              <w:right w:val="dotted" w:sz="4" w:space="0" w:color="auto"/>
            </w:tcBorders>
          </w:tcPr>
          <w:p w14:paraId="1FBC5762" w14:textId="77777777" w:rsidR="00E72A0D" w:rsidRPr="00847EDA" w:rsidRDefault="00E72A0D" w:rsidP="0073315B">
            <w:pPr>
              <w:pStyle w:val="Header"/>
              <w:tabs>
                <w:tab w:val="clear" w:pos="4153"/>
                <w:tab w:val="clear" w:pos="8306"/>
                <w:tab w:val="left" w:pos="1260"/>
                <w:tab w:val="left" w:pos="1530"/>
                <w:tab w:val="left" w:pos="2721"/>
                <w:tab w:val="left" w:pos="3429"/>
              </w:tabs>
              <w:spacing w:line="420" w:lineRule="exact"/>
              <w:rPr>
                <w:cs/>
              </w:rPr>
            </w:pPr>
            <w:r w:rsidRPr="001443BD">
              <w:t xml:space="preserve">Target </w:t>
            </w:r>
            <w:r w:rsidRPr="0074333C">
              <w:rPr>
                <w:cs/>
                <w:lang w:val="th-TH"/>
              </w:rPr>
              <w:t>Percentage</w:t>
            </w:r>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73315B">
            <w:pPr>
              <w:pStyle w:val="Header"/>
              <w:tabs>
                <w:tab w:val="clear" w:pos="4153"/>
                <w:tab w:val="clear" w:pos="8306"/>
                <w:tab w:val="left" w:pos="1260"/>
                <w:tab w:val="left" w:pos="1530"/>
                <w:tab w:val="left" w:pos="2721"/>
                <w:tab w:val="left" w:pos="3429"/>
              </w:tabs>
              <w:spacing w:line="420" w:lineRule="exact"/>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73315B">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73315B">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2FE55DA1" w:rsidR="00E72A0D" w:rsidRPr="0074333C" w:rsidRDefault="00E72A0D" w:rsidP="00CC6B63">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รายการใดรายการหนึ่งมีค่ามากกว่า</w:t>
            </w:r>
            <w:r w:rsidR="00CC6B63">
              <w:rPr>
                <w:rFonts w:hint="cs"/>
                <w:color w:val="000000" w:themeColor="text1"/>
                <w:cs/>
              </w:rPr>
              <w:t>ศูนย์</w:t>
            </w:r>
            <w:r w:rsidRPr="00467D82">
              <w:rPr>
                <w:rFonts w:hint="cs"/>
                <w:color w:val="000000" w:themeColor="text1"/>
                <w:cs/>
              </w:rPr>
              <w:t xml:space="preserve">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Pr="00CC6B63" w:rsidRDefault="00E72A0D" w:rsidP="005A0556"/>
    <w:sectPr w:rsidR="00E72A0D" w:rsidRPr="00CC6B63" w:rsidSect="00B90DB0">
      <w:headerReference w:type="default" r:id="rId15"/>
      <w:footerReference w:type="default" r:id="rId16"/>
      <w:pgSz w:w="16834" w:h="11909" w:orient="landscape" w:code="9"/>
      <w:pgMar w:top="1656" w:right="720"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FCB5C" w14:textId="77777777" w:rsidR="00BA3FF7" w:rsidRDefault="00BA3FF7" w:rsidP="00917C33">
      <w:r>
        <w:separator/>
      </w:r>
    </w:p>
  </w:endnote>
  <w:endnote w:type="continuationSeparator" w:id="0">
    <w:p w14:paraId="66E6E6D7" w14:textId="77777777" w:rsidR="00BA3FF7" w:rsidRDefault="00BA3FF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FE2D77" w:rsidRDefault="000D21C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FE2D77" w:rsidRPr="007D71A9" w:rsidRDefault="00231D75">
                          <w:pPr>
                            <w:spacing w:line="320" w:lineRule="exact"/>
                            <w:jc w:val="right"/>
                          </w:pPr>
                          <w:r>
                            <w:t>D</w:t>
                          </w:r>
                          <w:r w:rsidR="00E72A0D">
                            <w:t>ata Set Ma</w:t>
                          </w:r>
                          <w:r>
                            <w:t>nual</w:t>
                          </w:r>
                          <w:r w:rsidR="00FE2D77" w:rsidRPr="007D71A9">
                            <w:t xml:space="preserve"> </w:t>
                          </w:r>
                        </w:p>
                        <w:p w14:paraId="5C7D1DE7" w14:textId="7D93343E" w:rsidR="00FE2D77" w:rsidRPr="007D71A9" w:rsidRDefault="00AC7C5A">
                          <w:pPr>
                            <w:spacing w:line="320" w:lineRule="exact"/>
                            <w:jc w:val="right"/>
                          </w:pPr>
                          <w:r>
                            <w:t xml:space="preserve">Risk Management </w:t>
                          </w:r>
                          <w:r w:rsidR="00FE2D77" w:rsidRPr="007D71A9">
                            <w:t xml:space="preserve">Data Set </w:t>
                          </w:r>
                          <w:r w:rsidR="00FE2D77">
                            <w:t>Manual Version</w:t>
                          </w:r>
                          <w:r w:rsidR="00FE2D77" w:rsidRPr="007D71A9">
                            <w:t xml:space="preserve"> </w:t>
                          </w:r>
                          <w:r w:rsidR="001F5CD7">
                            <w:t>1</w:t>
                          </w:r>
                          <w:r w:rsidR="00FE2D77">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FE2D77" w:rsidRPr="007D71A9" w:rsidRDefault="00231D75">
                    <w:pPr>
                      <w:spacing w:line="320" w:lineRule="exact"/>
                      <w:jc w:val="right"/>
                    </w:pPr>
                    <w:r>
                      <w:t>D</w:t>
                    </w:r>
                    <w:r w:rsidR="00E72A0D">
                      <w:t>ata Set Ma</w:t>
                    </w:r>
                    <w:r>
                      <w:t>nual</w:t>
                    </w:r>
                    <w:r w:rsidR="00FE2D77" w:rsidRPr="007D71A9">
                      <w:t xml:space="preserve"> </w:t>
                    </w:r>
                  </w:p>
                  <w:p w14:paraId="5C7D1DE7" w14:textId="7D93343E" w:rsidR="00FE2D77" w:rsidRPr="007D71A9" w:rsidRDefault="00AC7C5A">
                    <w:pPr>
                      <w:spacing w:line="320" w:lineRule="exact"/>
                      <w:jc w:val="right"/>
                    </w:pPr>
                    <w:r>
                      <w:t xml:space="preserve">Risk Management </w:t>
                    </w:r>
                    <w:r w:rsidR="00FE2D77" w:rsidRPr="007D71A9">
                      <w:t xml:space="preserve">Data Set </w:t>
                    </w:r>
                    <w:r w:rsidR="00FE2D77">
                      <w:t>Manual Version</w:t>
                    </w:r>
                    <w:r w:rsidR="00FE2D77" w:rsidRPr="007D71A9">
                      <w:t xml:space="preserve"> </w:t>
                    </w:r>
                    <w:r w:rsidR="001F5CD7">
                      <w:t>1</w:t>
                    </w:r>
                    <w:r w:rsidR="00FE2D77">
                      <w:t>.0</w:t>
                    </w:r>
                  </w:p>
                </w:txbxContent>
              </v:textbox>
            </v:shape>
          </w:pict>
        </mc:Fallback>
      </mc:AlternateContent>
    </w:r>
    <w:r w:rsidR="00FE2D77">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FE2D77" w:rsidRPr="007D71A9" w:rsidRDefault="00FE2D77" w:rsidP="00E07528">
                          <w:pPr>
                            <w:spacing w:after="120" w:line="240" w:lineRule="exact"/>
                            <w:rPr>
                              <w:b/>
                              <w:bCs/>
                            </w:rPr>
                          </w:pPr>
                          <w:r w:rsidRPr="007D71A9">
                            <w:rPr>
                              <w:b/>
                              <w:bCs/>
                              <w:cs/>
                            </w:rPr>
                            <w:t>โครงการพัฒนาระบบบริหารข้อมูล</w:t>
                          </w:r>
                        </w:p>
                        <w:p w14:paraId="247AF78A" w14:textId="77777777"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FE2D77" w:rsidRPr="007D71A9" w:rsidRDefault="00FE2D77" w:rsidP="00E07528">
                    <w:pPr>
                      <w:spacing w:after="120" w:line="240" w:lineRule="exact"/>
                      <w:rPr>
                        <w:b/>
                        <w:bCs/>
                      </w:rPr>
                    </w:pPr>
                    <w:r w:rsidRPr="007D71A9">
                      <w:rPr>
                        <w:b/>
                        <w:bCs/>
                        <w:cs/>
                      </w:rPr>
                      <w:t>โครงการพัฒนาระบบบริหารข้อมูล</w:t>
                    </w:r>
                  </w:p>
                  <w:p w14:paraId="247AF78A" w14:textId="77777777"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1A785B65" wp14:editId="1656EC83">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0168EF" w:rsidRDefault="000168EF" w:rsidP="000168EF">
    <w:pPr>
      <w:pStyle w:val="Footer"/>
    </w:pPr>
  </w:p>
  <w:p w14:paraId="2952F1E1" w14:textId="71A143D7" w:rsidR="000168EF" w:rsidRDefault="00D56DAD"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0168EF" w:rsidRPr="007D71A9" w:rsidRDefault="00E72A0D" w:rsidP="000168EF">
                          <w:pPr>
                            <w:spacing w:line="320" w:lineRule="exact"/>
                            <w:jc w:val="right"/>
                          </w:pPr>
                          <w:r>
                            <w:t>Data Set Manual</w:t>
                          </w:r>
                          <w:r w:rsidR="000168EF" w:rsidRPr="007D71A9">
                            <w:t xml:space="preserve"> </w:t>
                          </w:r>
                        </w:p>
                        <w:p w14:paraId="69A40E02" w14:textId="102D6DE6" w:rsidR="000168EF" w:rsidRPr="007D71A9" w:rsidRDefault="00AC7C5A" w:rsidP="000168EF">
                          <w:pPr>
                            <w:spacing w:line="320" w:lineRule="exact"/>
                            <w:jc w:val="right"/>
                          </w:pPr>
                          <w:r>
                            <w:t xml:space="preserve">Risk Management </w:t>
                          </w:r>
                          <w:r w:rsidR="000168EF" w:rsidRPr="007D71A9">
                            <w:t xml:space="preserve">Data Set </w:t>
                          </w:r>
                          <w:r w:rsidR="000168EF">
                            <w:t>Manual Version</w:t>
                          </w:r>
                          <w:r w:rsidR="000168EF" w:rsidRPr="007D71A9">
                            <w:t xml:space="preserve"> </w:t>
                          </w:r>
                          <w:r w:rsidR="000168EF">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0168EF" w:rsidRPr="007D71A9" w:rsidRDefault="00E72A0D" w:rsidP="000168EF">
                    <w:pPr>
                      <w:spacing w:line="320" w:lineRule="exact"/>
                      <w:jc w:val="right"/>
                    </w:pPr>
                    <w:r>
                      <w:t>Data Set Manual</w:t>
                    </w:r>
                    <w:r w:rsidR="000168EF" w:rsidRPr="007D71A9">
                      <w:t xml:space="preserve"> </w:t>
                    </w:r>
                  </w:p>
                  <w:p w14:paraId="69A40E02" w14:textId="102D6DE6" w:rsidR="000168EF" w:rsidRPr="007D71A9" w:rsidRDefault="00AC7C5A" w:rsidP="000168EF">
                    <w:pPr>
                      <w:spacing w:line="320" w:lineRule="exact"/>
                      <w:jc w:val="right"/>
                    </w:pPr>
                    <w:r>
                      <w:t xml:space="preserve">Risk Management </w:t>
                    </w:r>
                    <w:r w:rsidR="000168EF" w:rsidRPr="007D71A9">
                      <w:t xml:space="preserve">Data Set </w:t>
                    </w:r>
                    <w:r w:rsidR="000168EF">
                      <w:t>Manual Version</w:t>
                    </w:r>
                    <w:r w:rsidR="000168EF" w:rsidRPr="007D71A9">
                      <w:t xml:space="preserve"> </w:t>
                    </w:r>
                    <w:r w:rsidR="000168EF">
                      <w:t>1.0</w:t>
                    </w:r>
                  </w:p>
                </w:txbxContent>
              </v:textbox>
            </v:shape>
          </w:pict>
        </mc:Fallback>
      </mc:AlternateContent>
    </w:r>
    <w:r w:rsidR="000168EF">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1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0168EF">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0168EF" w:rsidRPr="007D71A9" w:rsidRDefault="000168EF" w:rsidP="000168EF">
                          <w:pPr>
                            <w:spacing w:after="120" w:line="240" w:lineRule="exact"/>
                            <w:rPr>
                              <w:b/>
                              <w:bCs/>
                            </w:rPr>
                          </w:pPr>
                          <w:r w:rsidRPr="007D71A9">
                            <w:rPr>
                              <w:b/>
                              <w:bCs/>
                              <w:cs/>
                            </w:rPr>
                            <w:t>โครงการพัฒนาระบบบริหารข้อมูล</w:t>
                          </w:r>
                        </w:p>
                        <w:p w14:paraId="24353C31" w14:textId="77777777" w:rsidR="000168EF" w:rsidRPr="007D71A9" w:rsidRDefault="000168EF"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0168EF" w:rsidRPr="007D71A9" w:rsidRDefault="000168EF" w:rsidP="000168EF">
                    <w:pPr>
                      <w:spacing w:after="120" w:line="240" w:lineRule="exact"/>
                      <w:rPr>
                        <w:b/>
                        <w:bCs/>
                      </w:rPr>
                    </w:pPr>
                    <w:r w:rsidRPr="007D71A9">
                      <w:rPr>
                        <w:b/>
                        <w:bCs/>
                        <w:cs/>
                      </w:rPr>
                      <w:t>โครงการพัฒนาระบบบริหารข้อมูล</w:t>
                    </w:r>
                  </w:p>
                  <w:p w14:paraId="24353C31" w14:textId="77777777" w:rsidR="000168EF" w:rsidRPr="007D71A9" w:rsidRDefault="000168EF"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0168EF">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0168EF">
      <w:t xml:space="preserve">  </w:t>
    </w:r>
    <w:r w:rsidR="000168EF">
      <w:tab/>
    </w:r>
    <w:r w:rsidR="000168EF">
      <w:tab/>
    </w:r>
  </w:p>
  <w:p w14:paraId="3BB999D8" w14:textId="6C80816D" w:rsidR="00DA103B" w:rsidRPr="000168EF" w:rsidRDefault="000168EF"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C33B62">
      <w:rPr>
        <w:noProof/>
      </w:rPr>
      <w:t>14</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07B93" w14:textId="77777777" w:rsidR="00BA3FF7" w:rsidRDefault="00BA3FF7" w:rsidP="00917C33">
      <w:r>
        <w:separator/>
      </w:r>
    </w:p>
  </w:footnote>
  <w:footnote w:type="continuationSeparator" w:id="0">
    <w:p w14:paraId="461D2189" w14:textId="77777777" w:rsidR="00BA3FF7" w:rsidRDefault="00BA3FF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520F4610" w:rsidR="00FE2D77" w:rsidRDefault="00FE2D77">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33B3E12A" w:rsidR="00FE2D77" w:rsidRDefault="00A135CC">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sidR="000168EF">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4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000168EF">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4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93276"/>
    <w:multiLevelType w:val="hybridMultilevel"/>
    <w:tmpl w:val="47AAC498"/>
    <w:lvl w:ilvl="0" w:tplc="9AC648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F1360"/>
    <w:multiLevelType w:val="hybridMultilevel"/>
    <w:tmpl w:val="8E76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82D77"/>
    <w:multiLevelType w:val="hybridMultilevel"/>
    <w:tmpl w:val="6882D924"/>
    <w:lvl w:ilvl="0" w:tplc="03589792">
      <w:start w:val="2"/>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nsid w:val="1BF65834"/>
    <w:multiLevelType w:val="hybridMultilevel"/>
    <w:tmpl w:val="6646F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2F6B96"/>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4339D"/>
    <w:multiLevelType w:val="hybridMultilevel"/>
    <w:tmpl w:val="BB58AD98"/>
    <w:lvl w:ilvl="0" w:tplc="5252AF30">
      <w:start w:val="1"/>
      <w:numFmt w:val="decimal"/>
      <w:lvlText w:val="%1)"/>
      <w:lvlJc w:val="left"/>
      <w:pPr>
        <w:ind w:left="720" w:hanging="360"/>
      </w:pPr>
      <w:rPr>
        <w:rFonts w:ascii="Tahoma" w:eastAsia="Times New Roman" w:hAnsi="Tahoma" w:cs="Tahom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nsid w:val="3BCD64B3"/>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4BF53E5C"/>
    <w:multiLevelType w:val="hybridMultilevel"/>
    <w:tmpl w:val="07C2F560"/>
    <w:lvl w:ilvl="0" w:tplc="8948FFD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5B43EA"/>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D36959"/>
    <w:multiLevelType w:val="hybridMultilevel"/>
    <w:tmpl w:val="A2B2321C"/>
    <w:lvl w:ilvl="0" w:tplc="C40466D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E323CB"/>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EC7536"/>
    <w:multiLevelType w:val="hybridMultilevel"/>
    <w:tmpl w:val="7D6612FC"/>
    <w:lvl w:ilvl="0" w:tplc="AEEE8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B5E1FCE"/>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A06B62"/>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1"/>
  </w:num>
  <w:num w:numId="4">
    <w:abstractNumId w:val="12"/>
  </w:num>
  <w:num w:numId="5">
    <w:abstractNumId w:val="7"/>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4"/>
  </w:num>
  <w:num w:numId="10">
    <w:abstractNumId w:val="21"/>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3"/>
  </w:num>
  <w:num w:numId="14">
    <w:abstractNumId w:val="8"/>
  </w:num>
  <w:num w:numId="15">
    <w:abstractNumId w:val="16"/>
  </w:num>
  <w:num w:numId="16">
    <w:abstractNumId w:val="4"/>
  </w:num>
  <w:num w:numId="17">
    <w:abstractNumId w:val="17"/>
  </w:num>
  <w:num w:numId="18">
    <w:abstractNumId w:val="1"/>
  </w:num>
  <w:num w:numId="19">
    <w:abstractNumId w:val="9"/>
  </w:num>
  <w:num w:numId="20">
    <w:abstractNumId w:val="14"/>
  </w:num>
  <w:num w:numId="21">
    <w:abstractNumId w:val="9"/>
  </w:num>
  <w:num w:numId="22">
    <w:abstractNumId w:val="2"/>
  </w:num>
  <w:num w:numId="23">
    <w:abstractNumId w:val="22"/>
  </w:num>
  <w:num w:numId="24">
    <w:abstractNumId w:val="0"/>
  </w:num>
  <w:num w:numId="25">
    <w:abstractNumId w:val="5"/>
  </w:num>
  <w:num w:numId="26">
    <w:abstractNumId w:val="3"/>
  </w:num>
  <w:num w:numId="27">
    <w:abstractNumId w:val="3"/>
    <w:lvlOverride w:ilvl="0">
      <w:startOverride w:val="1"/>
    </w:lvlOverride>
  </w:num>
  <w:num w:numId="28">
    <w:abstractNumId w:val="3"/>
  </w:num>
  <w:num w:numId="29">
    <w:abstractNumId w:val="3"/>
    <w:lvlOverride w:ilvl="0">
      <w:startOverride w:val="1"/>
    </w:lvlOverride>
  </w:num>
  <w:num w:numId="30">
    <w:abstractNumId w:val="3"/>
  </w:num>
  <w:num w:numId="31">
    <w:abstractNumId w:val="3"/>
    <w:lvlOverride w:ilvl="0">
      <w:startOverride w:val="1"/>
    </w:lvlOverride>
  </w:num>
  <w:num w:numId="32">
    <w:abstractNumId w:val="3"/>
  </w:num>
  <w:num w:numId="33">
    <w:abstractNumId w:val="3"/>
  </w:num>
  <w:num w:numId="34">
    <w:abstractNumId w:val="18"/>
  </w:num>
  <w:num w:numId="35">
    <w:abstractNumId w:val="15"/>
  </w:num>
  <w:num w:numId="36">
    <w:abstractNumId w:val="3"/>
  </w:num>
  <w:num w:numId="37">
    <w:abstractNumId w:val="3"/>
    <w:lvlOverride w:ilvl="0">
      <w:startOverride w:val="1"/>
    </w:lvlOverride>
  </w:num>
  <w:num w:numId="38">
    <w:abstractNumId w:val="19"/>
  </w:num>
  <w:num w:numId="39">
    <w:abstractNumId w:val="6"/>
  </w:num>
  <w:num w:numId="40">
    <w:abstractNumId w:val="20"/>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อริศรา ธัญญธาดา">
    <w15:presenceInfo w15:providerId="AD" w15:userId="S-1-5-21-1959536293-879694598-1853977503-13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710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31B36"/>
    <w:rsid w:val="0003316E"/>
    <w:rsid w:val="0003575E"/>
    <w:rsid w:val="00036462"/>
    <w:rsid w:val="0004425B"/>
    <w:rsid w:val="000458CB"/>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A23"/>
    <w:rsid w:val="000B4FE8"/>
    <w:rsid w:val="000B5589"/>
    <w:rsid w:val="000B5B16"/>
    <w:rsid w:val="000C123A"/>
    <w:rsid w:val="000C16CF"/>
    <w:rsid w:val="000C4E54"/>
    <w:rsid w:val="000D21C6"/>
    <w:rsid w:val="000D5181"/>
    <w:rsid w:val="000E31BA"/>
    <w:rsid w:val="000E40F1"/>
    <w:rsid w:val="000F213B"/>
    <w:rsid w:val="000F21D9"/>
    <w:rsid w:val="000F2930"/>
    <w:rsid w:val="000F2D01"/>
    <w:rsid w:val="000F384B"/>
    <w:rsid w:val="000F59A8"/>
    <w:rsid w:val="00112D9C"/>
    <w:rsid w:val="0011404A"/>
    <w:rsid w:val="001214EB"/>
    <w:rsid w:val="0012222D"/>
    <w:rsid w:val="00122293"/>
    <w:rsid w:val="00122A88"/>
    <w:rsid w:val="00123DEC"/>
    <w:rsid w:val="00125328"/>
    <w:rsid w:val="0012697F"/>
    <w:rsid w:val="001324B4"/>
    <w:rsid w:val="001443BD"/>
    <w:rsid w:val="001449D7"/>
    <w:rsid w:val="0014627C"/>
    <w:rsid w:val="001614E7"/>
    <w:rsid w:val="00166436"/>
    <w:rsid w:val="00167984"/>
    <w:rsid w:val="00170F62"/>
    <w:rsid w:val="00171081"/>
    <w:rsid w:val="0017515A"/>
    <w:rsid w:val="00176AA8"/>
    <w:rsid w:val="00181CC9"/>
    <w:rsid w:val="00182A21"/>
    <w:rsid w:val="00182A95"/>
    <w:rsid w:val="00186C6D"/>
    <w:rsid w:val="00190E21"/>
    <w:rsid w:val="00190FDB"/>
    <w:rsid w:val="001942C1"/>
    <w:rsid w:val="001958B2"/>
    <w:rsid w:val="001971DF"/>
    <w:rsid w:val="001A35CD"/>
    <w:rsid w:val="001A452E"/>
    <w:rsid w:val="001A5DEF"/>
    <w:rsid w:val="001B5CEC"/>
    <w:rsid w:val="001C0F24"/>
    <w:rsid w:val="001C1C6A"/>
    <w:rsid w:val="001D3373"/>
    <w:rsid w:val="001E07DD"/>
    <w:rsid w:val="001E2A29"/>
    <w:rsid w:val="001E7AC2"/>
    <w:rsid w:val="001F1719"/>
    <w:rsid w:val="001F5CD7"/>
    <w:rsid w:val="001F61D4"/>
    <w:rsid w:val="00201488"/>
    <w:rsid w:val="00202499"/>
    <w:rsid w:val="00212A06"/>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BE1"/>
    <w:rsid w:val="00270995"/>
    <w:rsid w:val="0027546E"/>
    <w:rsid w:val="00276BDE"/>
    <w:rsid w:val="00284C64"/>
    <w:rsid w:val="00291379"/>
    <w:rsid w:val="00294C61"/>
    <w:rsid w:val="002A048F"/>
    <w:rsid w:val="002A05C0"/>
    <w:rsid w:val="002A0789"/>
    <w:rsid w:val="002A3846"/>
    <w:rsid w:val="002A4747"/>
    <w:rsid w:val="002B3064"/>
    <w:rsid w:val="002B31F6"/>
    <w:rsid w:val="002C06F2"/>
    <w:rsid w:val="002C3CA0"/>
    <w:rsid w:val="002C3FD2"/>
    <w:rsid w:val="002C6041"/>
    <w:rsid w:val="002D1591"/>
    <w:rsid w:val="002D2141"/>
    <w:rsid w:val="002E1B21"/>
    <w:rsid w:val="002E3E5B"/>
    <w:rsid w:val="002E5B57"/>
    <w:rsid w:val="00302B8D"/>
    <w:rsid w:val="00305085"/>
    <w:rsid w:val="0030656E"/>
    <w:rsid w:val="00310082"/>
    <w:rsid w:val="00311856"/>
    <w:rsid w:val="00320478"/>
    <w:rsid w:val="00321C21"/>
    <w:rsid w:val="00333EF5"/>
    <w:rsid w:val="003403B9"/>
    <w:rsid w:val="00342435"/>
    <w:rsid w:val="00342D24"/>
    <w:rsid w:val="003536AF"/>
    <w:rsid w:val="00353A5A"/>
    <w:rsid w:val="00355833"/>
    <w:rsid w:val="00357F00"/>
    <w:rsid w:val="00360C3D"/>
    <w:rsid w:val="00365319"/>
    <w:rsid w:val="003678E9"/>
    <w:rsid w:val="00382CDA"/>
    <w:rsid w:val="0038385F"/>
    <w:rsid w:val="00392B33"/>
    <w:rsid w:val="00393875"/>
    <w:rsid w:val="00396C5E"/>
    <w:rsid w:val="003970D2"/>
    <w:rsid w:val="00397DE0"/>
    <w:rsid w:val="003A09CF"/>
    <w:rsid w:val="003A2458"/>
    <w:rsid w:val="003B00EF"/>
    <w:rsid w:val="003B5333"/>
    <w:rsid w:val="003B5490"/>
    <w:rsid w:val="003B67E7"/>
    <w:rsid w:val="003C2387"/>
    <w:rsid w:val="003C2E4A"/>
    <w:rsid w:val="003C52FB"/>
    <w:rsid w:val="003C6671"/>
    <w:rsid w:val="003D078D"/>
    <w:rsid w:val="003D34A9"/>
    <w:rsid w:val="003E0285"/>
    <w:rsid w:val="003E4156"/>
    <w:rsid w:val="003E5B64"/>
    <w:rsid w:val="003E7E85"/>
    <w:rsid w:val="003F0ADA"/>
    <w:rsid w:val="003F4192"/>
    <w:rsid w:val="003F483D"/>
    <w:rsid w:val="003F5B92"/>
    <w:rsid w:val="004008BA"/>
    <w:rsid w:val="004062C3"/>
    <w:rsid w:val="004122DD"/>
    <w:rsid w:val="00412F54"/>
    <w:rsid w:val="00422B11"/>
    <w:rsid w:val="00451411"/>
    <w:rsid w:val="00451D65"/>
    <w:rsid w:val="00455C1A"/>
    <w:rsid w:val="00467D82"/>
    <w:rsid w:val="00470D45"/>
    <w:rsid w:val="00470DF3"/>
    <w:rsid w:val="0047221F"/>
    <w:rsid w:val="00472401"/>
    <w:rsid w:val="00475A13"/>
    <w:rsid w:val="00475E5C"/>
    <w:rsid w:val="004765B9"/>
    <w:rsid w:val="00477926"/>
    <w:rsid w:val="00482CD5"/>
    <w:rsid w:val="0048493F"/>
    <w:rsid w:val="00486614"/>
    <w:rsid w:val="00487F4C"/>
    <w:rsid w:val="0049236B"/>
    <w:rsid w:val="00493BD4"/>
    <w:rsid w:val="004A1FF8"/>
    <w:rsid w:val="004A4E0B"/>
    <w:rsid w:val="004A637E"/>
    <w:rsid w:val="004B1724"/>
    <w:rsid w:val="004B40D6"/>
    <w:rsid w:val="004C1262"/>
    <w:rsid w:val="004D24AD"/>
    <w:rsid w:val="004D42BE"/>
    <w:rsid w:val="004D6EAF"/>
    <w:rsid w:val="004D793F"/>
    <w:rsid w:val="004E5114"/>
    <w:rsid w:val="004E760F"/>
    <w:rsid w:val="004F1551"/>
    <w:rsid w:val="004F6AD9"/>
    <w:rsid w:val="0050076A"/>
    <w:rsid w:val="00505B33"/>
    <w:rsid w:val="0050623F"/>
    <w:rsid w:val="005074FE"/>
    <w:rsid w:val="00507B26"/>
    <w:rsid w:val="0051087F"/>
    <w:rsid w:val="00510AE0"/>
    <w:rsid w:val="00517925"/>
    <w:rsid w:val="0052137F"/>
    <w:rsid w:val="00527193"/>
    <w:rsid w:val="00530E42"/>
    <w:rsid w:val="00534F87"/>
    <w:rsid w:val="00544BB6"/>
    <w:rsid w:val="00547AF6"/>
    <w:rsid w:val="005515D7"/>
    <w:rsid w:val="00553553"/>
    <w:rsid w:val="00554B84"/>
    <w:rsid w:val="005572B2"/>
    <w:rsid w:val="00560BDA"/>
    <w:rsid w:val="00562372"/>
    <w:rsid w:val="00562448"/>
    <w:rsid w:val="0056743E"/>
    <w:rsid w:val="0057031F"/>
    <w:rsid w:val="0058070B"/>
    <w:rsid w:val="005847E5"/>
    <w:rsid w:val="00590733"/>
    <w:rsid w:val="005A0556"/>
    <w:rsid w:val="005A2F8D"/>
    <w:rsid w:val="005A496F"/>
    <w:rsid w:val="005A4B3B"/>
    <w:rsid w:val="005A520E"/>
    <w:rsid w:val="005A78BB"/>
    <w:rsid w:val="005B7009"/>
    <w:rsid w:val="005C3B95"/>
    <w:rsid w:val="005C6705"/>
    <w:rsid w:val="005D1442"/>
    <w:rsid w:val="005D26F1"/>
    <w:rsid w:val="005E5B99"/>
    <w:rsid w:val="005F0248"/>
    <w:rsid w:val="005F4C1B"/>
    <w:rsid w:val="006000EF"/>
    <w:rsid w:val="0061533D"/>
    <w:rsid w:val="00617CA7"/>
    <w:rsid w:val="00620D32"/>
    <w:rsid w:val="006211AE"/>
    <w:rsid w:val="00627EEE"/>
    <w:rsid w:val="00633CA0"/>
    <w:rsid w:val="00634251"/>
    <w:rsid w:val="0063465E"/>
    <w:rsid w:val="00635CA6"/>
    <w:rsid w:val="00637066"/>
    <w:rsid w:val="00641AF6"/>
    <w:rsid w:val="006426AB"/>
    <w:rsid w:val="006466F7"/>
    <w:rsid w:val="00647D10"/>
    <w:rsid w:val="00652F59"/>
    <w:rsid w:val="00656BF8"/>
    <w:rsid w:val="00657F71"/>
    <w:rsid w:val="00661A8B"/>
    <w:rsid w:val="006706BA"/>
    <w:rsid w:val="00671EC7"/>
    <w:rsid w:val="006724AC"/>
    <w:rsid w:val="00673C5B"/>
    <w:rsid w:val="00677660"/>
    <w:rsid w:val="00680570"/>
    <w:rsid w:val="00682880"/>
    <w:rsid w:val="006A3E1B"/>
    <w:rsid w:val="006A554F"/>
    <w:rsid w:val="006A7955"/>
    <w:rsid w:val="006B0234"/>
    <w:rsid w:val="006B2140"/>
    <w:rsid w:val="006B6EB3"/>
    <w:rsid w:val="006C2883"/>
    <w:rsid w:val="006C5F20"/>
    <w:rsid w:val="006C660E"/>
    <w:rsid w:val="006D0BBE"/>
    <w:rsid w:val="006D6F70"/>
    <w:rsid w:val="006F0C95"/>
    <w:rsid w:val="00710FDB"/>
    <w:rsid w:val="0071160E"/>
    <w:rsid w:val="00716F10"/>
    <w:rsid w:val="00721E8B"/>
    <w:rsid w:val="00730F13"/>
    <w:rsid w:val="0073273D"/>
    <w:rsid w:val="007340D1"/>
    <w:rsid w:val="00734508"/>
    <w:rsid w:val="007400E8"/>
    <w:rsid w:val="0074333C"/>
    <w:rsid w:val="00743AF6"/>
    <w:rsid w:val="007449BD"/>
    <w:rsid w:val="007461C4"/>
    <w:rsid w:val="00754A43"/>
    <w:rsid w:val="0078511A"/>
    <w:rsid w:val="00792392"/>
    <w:rsid w:val="007A410A"/>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773D1"/>
    <w:rsid w:val="008808FB"/>
    <w:rsid w:val="00882727"/>
    <w:rsid w:val="008872DB"/>
    <w:rsid w:val="008A636C"/>
    <w:rsid w:val="008B22B1"/>
    <w:rsid w:val="008B30D1"/>
    <w:rsid w:val="008B3642"/>
    <w:rsid w:val="008C01C9"/>
    <w:rsid w:val="008C581A"/>
    <w:rsid w:val="008C7183"/>
    <w:rsid w:val="008D1E36"/>
    <w:rsid w:val="008D4FCB"/>
    <w:rsid w:val="008D5D44"/>
    <w:rsid w:val="008E671E"/>
    <w:rsid w:val="008F34BF"/>
    <w:rsid w:val="008F4437"/>
    <w:rsid w:val="008F50E6"/>
    <w:rsid w:val="008F590F"/>
    <w:rsid w:val="00903546"/>
    <w:rsid w:val="009037DE"/>
    <w:rsid w:val="00910AA0"/>
    <w:rsid w:val="00916D95"/>
    <w:rsid w:val="00917C33"/>
    <w:rsid w:val="00922ED9"/>
    <w:rsid w:val="00922F76"/>
    <w:rsid w:val="00923423"/>
    <w:rsid w:val="00927EB4"/>
    <w:rsid w:val="009351D7"/>
    <w:rsid w:val="009360C2"/>
    <w:rsid w:val="00942B65"/>
    <w:rsid w:val="00946409"/>
    <w:rsid w:val="009470FA"/>
    <w:rsid w:val="0094775F"/>
    <w:rsid w:val="00954563"/>
    <w:rsid w:val="00955C0D"/>
    <w:rsid w:val="0096433E"/>
    <w:rsid w:val="0096799A"/>
    <w:rsid w:val="00972F7D"/>
    <w:rsid w:val="0098248A"/>
    <w:rsid w:val="009855B3"/>
    <w:rsid w:val="009870DD"/>
    <w:rsid w:val="009923FF"/>
    <w:rsid w:val="00995658"/>
    <w:rsid w:val="009A273F"/>
    <w:rsid w:val="009A3C0E"/>
    <w:rsid w:val="009A3CCF"/>
    <w:rsid w:val="009A68B5"/>
    <w:rsid w:val="009A6D8C"/>
    <w:rsid w:val="009B14F3"/>
    <w:rsid w:val="009B6393"/>
    <w:rsid w:val="009D01FC"/>
    <w:rsid w:val="009D39FF"/>
    <w:rsid w:val="009E077E"/>
    <w:rsid w:val="009E0CC4"/>
    <w:rsid w:val="009E192C"/>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53092"/>
    <w:rsid w:val="00A53419"/>
    <w:rsid w:val="00A55306"/>
    <w:rsid w:val="00A57692"/>
    <w:rsid w:val="00A6497D"/>
    <w:rsid w:val="00A66692"/>
    <w:rsid w:val="00A6794E"/>
    <w:rsid w:val="00A754B5"/>
    <w:rsid w:val="00A80CDA"/>
    <w:rsid w:val="00A835F3"/>
    <w:rsid w:val="00A8710E"/>
    <w:rsid w:val="00A90D98"/>
    <w:rsid w:val="00AA2354"/>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3443"/>
    <w:rsid w:val="00AE3B04"/>
    <w:rsid w:val="00AE45E5"/>
    <w:rsid w:val="00AE55F6"/>
    <w:rsid w:val="00AF0B27"/>
    <w:rsid w:val="00AF69A9"/>
    <w:rsid w:val="00B00B77"/>
    <w:rsid w:val="00B02BFD"/>
    <w:rsid w:val="00B04360"/>
    <w:rsid w:val="00B04479"/>
    <w:rsid w:val="00B12DC9"/>
    <w:rsid w:val="00B1350A"/>
    <w:rsid w:val="00B16F54"/>
    <w:rsid w:val="00B22600"/>
    <w:rsid w:val="00B2783F"/>
    <w:rsid w:val="00B30D72"/>
    <w:rsid w:val="00B31BD3"/>
    <w:rsid w:val="00B33F06"/>
    <w:rsid w:val="00B3633D"/>
    <w:rsid w:val="00B415DC"/>
    <w:rsid w:val="00B41848"/>
    <w:rsid w:val="00B50030"/>
    <w:rsid w:val="00B54CF3"/>
    <w:rsid w:val="00B54D85"/>
    <w:rsid w:val="00B62AC2"/>
    <w:rsid w:val="00B654C4"/>
    <w:rsid w:val="00B662E3"/>
    <w:rsid w:val="00B679C2"/>
    <w:rsid w:val="00B71B4F"/>
    <w:rsid w:val="00B73A0A"/>
    <w:rsid w:val="00B7536F"/>
    <w:rsid w:val="00B75446"/>
    <w:rsid w:val="00B800F6"/>
    <w:rsid w:val="00B864AC"/>
    <w:rsid w:val="00B86569"/>
    <w:rsid w:val="00B869E0"/>
    <w:rsid w:val="00B90DB0"/>
    <w:rsid w:val="00B916AF"/>
    <w:rsid w:val="00B93DC9"/>
    <w:rsid w:val="00B9751D"/>
    <w:rsid w:val="00BA00C4"/>
    <w:rsid w:val="00BA3FF7"/>
    <w:rsid w:val="00BA4E05"/>
    <w:rsid w:val="00BB398A"/>
    <w:rsid w:val="00BB40A7"/>
    <w:rsid w:val="00BB5C75"/>
    <w:rsid w:val="00BB5C7C"/>
    <w:rsid w:val="00BB6D82"/>
    <w:rsid w:val="00BC0E01"/>
    <w:rsid w:val="00BC3188"/>
    <w:rsid w:val="00BD064B"/>
    <w:rsid w:val="00BD27B0"/>
    <w:rsid w:val="00BD2D01"/>
    <w:rsid w:val="00C03BB8"/>
    <w:rsid w:val="00C043C3"/>
    <w:rsid w:val="00C04C60"/>
    <w:rsid w:val="00C076D4"/>
    <w:rsid w:val="00C13BBE"/>
    <w:rsid w:val="00C14224"/>
    <w:rsid w:val="00C144B7"/>
    <w:rsid w:val="00C16934"/>
    <w:rsid w:val="00C25210"/>
    <w:rsid w:val="00C2637B"/>
    <w:rsid w:val="00C27341"/>
    <w:rsid w:val="00C312A3"/>
    <w:rsid w:val="00C33B62"/>
    <w:rsid w:val="00C42A08"/>
    <w:rsid w:val="00C4611C"/>
    <w:rsid w:val="00C53221"/>
    <w:rsid w:val="00C563A2"/>
    <w:rsid w:val="00C60A25"/>
    <w:rsid w:val="00C61F00"/>
    <w:rsid w:val="00C642A4"/>
    <w:rsid w:val="00C80FF4"/>
    <w:rsid w:val="00C81574"/>
    <w:rsid w:val="00C82F8B"/>
    <w:rsid w:val="00C832C5"/>
    <w:rsid w:val="00C83632"/>
    <w:rsid w:val="00C8714D"/>
    <w:rsid w:val="00C8758F"/>
    <w:rsid w:val="00C91F6C"/>
    <w:rsid w:val="00C9257D"/>
    <w:rsid w:val="00C93448"/>
    <w:rsid w:val="00C964A7"/>
    <w:rsid w:val="00CA21E5"/>
    <w:rsid w:val="00CA42DC"/>
    <w:rsid w:val="00CA59ED"/>
    <w:rsid w:val="00CA635A"/>
    <w:rsid w:val="00CA639A"/>
    <w:rsid w:val="00CB31C6"/>
    <w:rsid w:val="00CB3965"/>
    <w:rsid w:val="00CB5C96"/>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30D"/>
    <w:rsid w:val="00D2492B"/>
    <w:rsid w:val="00D252C3"/>
    <w:rsid w:val="00D25FB0"/>
    <w:rsid w:val="00D27460"/>
    <w:rsid w:val="00D30D07"/>
    <w:rsid w:val="00D3574E"/>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95698"/>
    <w:rsid w:val="00D95ADC"/>
    <w:rsid w:val="00D97348"/>
    <w:rsid w:val="00DA0D28"/>
    <w:rsid w:val="00DA103B"/>
    <w:rsid w:val="00DB119E"/>
    <w:rsid w:val="00DB3831"/>
    <w:rsid w:val="00DB4122"/>
    <w:rsid w:val="00DC0D5A"/>
    <w:rsid w:val="00DC5678"/>
    <w:rsid w:val="00DC5E12"/>
    <w:rsid w:val="00DC727A"/>
    <w:rsid w:val="00DD43BF"/>
    <w:rsid w:val="00DD72A8"/>
    <w:rsid w:val="00DE2D09"/>
    <w:rsid w:val="00DE4E22"/>
    <w:rsid w:val="00DF4C84"/>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40E14"/>
    <w:rsid w:val="00E41428"/>
    <w:rsid w:val="00E422EE"/>
    <w:rsid w:val="00E50E29"/>
    <w:rsid w:val="00E50E66"/>
    <w:rsid w:val="00E570BD"/>
    <w:rsid w:val="00E601BB"/>
    <w:rsid w:val="00E66A11"/>
    <w:rsid w:val="00E672BD"/>
    <w:rsid w:val="00E67DEC"/>
    <w:rsid w:val="00E72A0D"/>
    <w:rsid w:val="00E804C7"/>
    <w:rsid w:val="00E816C3"/>
    <w:rsid w:val="00E84877"/>
    <w:rsid w:val="00E8586D"/>
    <w:rsid w:val="00E903F4"/>
    <w:rsid w:val="00E904D4"/>
    <w:rsid w:val="00E928DC"/>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72F5"/>
    <w:rsid w:val="00F0052E"/>
    <w:rsid w:val="00F02EC5"/>
    <w:rsid w:val="00F07EBA"/>
    <w:rsid w:val="00F129FF"/>
    <w:rsid w:val="00F16080"/>
    <w:rsid w:val="00F21449"/>
    <w:rsid w:val="00F218B3"/>
    <w:rsid w:val="00F227AC"/>
    <w:rsid w:val="00F230AE"/>
    <w:rsid w:val="00F27E9F"/>
    <w:rsid w:val="00F374C1"/>
    <w:rsid w:val="00F455D2"/>
    <w:rsid w:val="00F517AB"/>
    <w:rsid w:val="00F56FA4"/>
    <w:rsid w:val="00F57441"/>
    <w:rsid w:val="00F64768"/>
    <w:rsid w:val="00F65695"/>
    <w:rsid w:val="00F65FB1"/>
    <w:rsid w:val="00F67988"/>
    <w:rsid w:val="00F74EBD"/>
    <w:rsid w:val="00F76C03"/>
    <w:rsid w:val="00F80756"/>
    <w:rsid w:val="00F819CD"/>
    <w:rsid w:val="00F83D6B"/>
    <w:rsid w:val="00F83D6F"/>
    <w:rsid w:val="00F84310"/>
    <w:rsid w:val="00F9363A"/>
    <w:rsid w:val="00FA2145"/>
    <w:rsid w:val="00FA23E8"/>
    <w:rsid w:val="00FB099A"/>
    <w:rsid w:val="00FC495E"/>
    <w:rsid w:val="00FD2111"/>
    <w:rsid w:val="00FD7007"/>
    <w:rsid w:val="00FE18F5"/>
    <w:rsid w:val="00FE2D77"/>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36"/>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30052"/>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71081"/>
    <w:pPr>
      <w:tabs>
        <w:tab w:val="left" w:pos="720"/>
        <w:tab w:val="right" w:leader="dot" w:pos="13695"/>
      </w:tabs>
      <w:spacing w:before="60" w:after="60"/>
      <w:ind w:left="432"/>
    </w:pPr>
    <w:rPr>
      <w:noProof/>
      <w:color w:val="000000" w:themeColor="text1"/>
    </w:rPr>
  </w:style>
  <w:style w:type="paragraph" w:styleId="TOC3">
    <w:name w:val="toc 3"/>
    <w:basedOn w:val="Normal"/>
    <w:next w:val="Normal"/>
    <w:autoRedefine/>
    <w:uiPriority w:val="39"/>
    <w:rsid w:val="00171081"/>
    <w:pPr>
      <w:tabs>
        <w:tab w:val="left" w:pos="990"/>
        <w:tab w:val="right" w:leader="dot" w:pos="13694"/>
      </w:tabs>
      <w:ind w:left="720"/>
    </w:pPr>
    <w:rPr>
      <w:noProof/>
      <w:color w:val="000000" w:themeColor="text1"/>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purl.org/dc/elements/1.1/"/>
    <ds:schemaRef ds:uri="e0ff0205-9775-4d11-817e-13aacec916c5"/>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46E63B9-A9EC-415D-8B5E-118E61FE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14</Pages>
  <Words>1634</Words>
  <Characters>9314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10927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cp:keywords/>
  <cp:lastModifiedBy>SDMaster</cp:lastModifiedBy>
  <cp:revision>40</cp:revision>
  <cp:lastPrinted>2019-02-28T12:18:00Z</cp:lastPrinted>
  <dcterms:created xsi:type="dcterms:W3CDTF">2019-02-27T11:05:00Z</dcterms:created>
  <dcterms:modified xsi:type="dcterms:W3CDTF">2019-03-05T11:58:00Z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