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249F8" w14:textId="77777777" w:rsidR="0068731F" w:rsidRPr="009C6BDC" w:rsidRDefault="0068731F" w:rsidP="00373AAC">
      <w:pPr>
        <w:spacing w:line="240" w:lineRule="auto"/>
        <w:jc w:val="center"/>
        <w:rPr>
          <w:b/>
          <w:bCs/>
        </w:rPr>
      </w:pPr>
    </w:p>
    <w:p w14:paraId="68AAFBF5" w14:textId="626040A9" w:rsidR="006100B7" w:rsidRPr="00803BE3" w:rsidRDefault="006100B7" w:rsidP="00373AAC">
      <w:pPr>
        <w:spacing w:line="240" w:lineRule="auto"/>
        <w:jc w:val="center"/>
        <w:rPr>
          <w:b/>
          <w:bCs/>
        </w:rPr>
      </w:pPr>
      <w:r w:rsidRPr="00803BE3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803BE3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803BE3" w:rsidRDefault="006100B7" w:rsidP="00373AAC">
      <w:pPr>
        <w:spacing w:line="240" w:lineRule="auto"/>
        <w:jc w:val="center"/>
        <w:rPr>
          <w:b/>
          <w:bCs/>
          <w:cs/>
        </w:rPr>
      </w:pPr>
    </w:p>
    <w:p w14:paraId="29FF3A4D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803BE3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803BE3">
        <w:rPr>
          <w:rFonts w:cs="Browallia New"/>
          <w:b/>
          <w:bCs/>
          <w:sz w:val="48"/>
          <w:szCs w:val="48"/>
        </w:rPr>
        <w:t xml:space="preserve">Regulatory Data </w:t>
      </w:r>
      <w:proofErr w:type="gramStart"/>
      <w:r w:rsidRPr="00803BE3">
        <w:rPr>
          <w:rFonts w:cs="Browallia New"/>
          <w:b/>
          <w:bCs/>
          <w:sz w:val="48"/>
          <w:szCs w:val="48"/>
        </w:rPr>
        <w:t>Transformation</w:t>
      </w:r>
      <w:r w:rsidR="000A738E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803BE3">
        <w:rPr>
          <w:rFonts w:cs="Browallia New"/>
          <w:b/>
          <w:bCs/>
          <w:sz w:val="48"/>
          <w:szCs w:val="48"/>
          <w:cs/>
        </w:rPr>
        <w:t>:</w:t>
      </w:r>
      <w:proofErr w:type="gramEnd"/>
      <w:r w:rsidR="00781D93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803BE3">
        <w:rPr>
          <w:rFonts w:cs="Browallia New"/>
          <w:b/>
          <w:bCs/>
          <w:sz w:val="48"/>
          <w:szCs w:val="48"/>
        </w:rPr>
        <w:t>Credit</w:t>
      </w:r>
    </w:p>
    <w:p w14:paraId="52AB0B68" w14:textId="25304A51" w:rsidR="006100B7" w:rsidRPr="00803BE3" w:rsidRDefault="00E4380E" w:rsidP="00380772">
      <w:pPr>
        <w:pStyle w:val="Footer"/>
        <w:spacing w:line="600" w:lineRule="auto"/>
        <w:jc w:val="center"/>
        <w:rPr>
          <w:rFonts w:cs="Browallia New"/>
          <w:sz w:val="48"/>
          <w:szCs w:val="48"/>
          <w:u w:val="double"/>
        </w:rPr>
      </w:pPr>
      <w:r w:rsidRPr="00803BE3">
        <w:rPr>
          <w:rFonts w:cs="Browallia New"/>
          <w:sz w:val="48"/>
          <w:szCs w:val="48"/>
          <w:u w:val="double"/>
        </w:rPr>
        <w:t>Default values for Initial and Phasing</w:t>
      </w:r>
    </w:p>
    <w:p w14:paraId="06E16E06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11469C79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1311AC81" w:rsidR="006100B7" w:rsidRPr="00D92D79" w:rsidRDefault="00152C27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92D79" w:rsidSect="003611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sz w:val="40"/>
        </w:rPr>
        <w:t>December</w:t>
      </w:r>
      <w:r w:rsidR="000C5F88" w:rsidRPr="00D92D79">
        <w:rPr>
          <w:rFonts w:cs="Browallia New"/>
          <w:b/>
          <w:bCs/>
          <w:sz w:val="40"/>
          <w:cs/>
        </w:rPr>
        <w:t xml:space="preserve"> </w:t>
      </w:r>
      <w:r w:rsidR="00254545" w:rsidRPr="00D92D79">
        <w:rPr>
          <w:rFonts w:cs="Browallia New"/>
          <w:b/>
          <w:bCs/>
          <w:sz w:val="40"/>
        </w:rPr>
        <w:t>202</w:t>
      </w:r>
      <w:r>
        <w:rPr>
          <w:rFonts w:cs="Browallia New"/>
          <w:b/>
          <w:bCs/>
          <w:sz w:val="40"/>
        </w:rPr>
        <w:t>5</w:t>
      </w:r>
    </w:p>
    <w:p w14:paraId="1DAB1B16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t>D</w:t>
      </w:r>
      <w:r w:rsidR="00291A53" w:rsidRPr="00803BE3">
        <w:rPr>
          <w:rFonts w:cs="Browallia New"/>
          <w:b/>
          <w:bCs/>
          <w:szCs w:val="28"/>
        </w:rPr>
        <w:t>ocument I</w:t>
      </w:r>
      <w:r w:rsidRPr="00803BE3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t>Revision</w:t>
      </w:r>
      <w:r w:rsidR="00291A53" w:rsidRPr="00803BE3">
        <w:rPr>
          <w:rFonts w:cs="Browallia New"/>
          <w:b/>
          <w:bCs/>
          <w:szCs w:val="28"/>
        </w:rPr>
        <w:t xml:space="preserve"> H</w:t>
      </w:r>
      <w:r w:rsidRPr="00803BE3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803BE3" w14:paraId="48E7CF01" w14:textId="77777777" w:rsidTr="00B218D8">
        <w:trPr>
          <w:trHeight w:val="375"/>
          <w:tblHeader/>
        </w:trPr>
        <w:tc>
          <w:tcPr>
            <w:tcW w:w="1555" w:type="dxa"/>
            <w:vAlign w:val="center"/>
          </w:tcPr>
          <w:p w14:paraId="152C0AF5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vAlign w:val="center"/>
          </w:tcPr>
          <w:p w14:paraId="55AD0489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vAlign w:val="center"/>
          </w:tcPr>
          <w:p w14:paraId="6993EA10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vAlign w:val="center"/>
          </w:tcPr>
          <w:p w14:paraId="6A875009" w14:textId="77777777" w:rsidR="006100B7" w:rsidRPr="00803BE3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vAlign w:val="center"/>
          </w:tcPr>
          <w:p w14:paraId="64165C82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Revision marks</w:t>
            </w:r>
          </w:p>
        </w:tc>
      </w:tr>
      <w:tr w:rsidR="009C6BDC" w:rsidRPr="00803BE3" w14:paraId="61879FE9" w14:textId="77777777" w:rsidTr="00B218D8">
        <w:trPr>
          <w:trHeight w:val="302"/>
        </w:trPr>
        <w:tc>
          <w:tcPr>
            <w:tcW w:w="1555" w:type="dxa"/>
          </w:tcPr>
          <w:p w14:paraId="7FFD22CA" w14:textId="6BE8FE28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803BE3">
              <w:rPr>
                <w:rFonts w:cs="Browallia New"/>
                <w:i w:val="0"/>
                <w:iCs w:val="0"/>
                <w:lang w:bidi="th-TH"/>
              </w:rPr>
              <w:t>V 2.0</w:t>
            </w:r>
          </w:p>
        </w:tc>
        <w:tc>
          <w:tcPr>
            <w:tcW w:w="1559" w:type="dxa"/>
          </w:tcPr>
          <w:p w14:paraId="2D2C9FE3" w14:textId="3DD82CF2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803BE3">
              <w:rPr>
                <w:rFonts w:cs="Browallia New"/>
                <w:i w:val="0"/>
                <w:iCs w:val="0"/>
              </w:rPr>
              <w:t>January 2023</w:t>
            </w:r>
          </w:p>
        </w:tc>
        <w:tc>
          <w:tcPr>
            <w:tcW w:w="1559" w:type="dxa"/>
          </w:tcPr>
          <w:p w14:paraId="23FE8EB9" w14:textId="4210592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77B61F14" w14:textId="0FF0FC57" w:rsidR="006100B7" w:rsidRPr="00803BE3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</w:tcPr>
          <w:p w14:paraId="20D3343C" w14:textId="2B0D4E6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803BE3" w14:paraId="4BDE5359" w14:textId="77777777" w:rsidTr="00B218D8">
        <w:trPr>
          <w:trHeight w:val="302"/>
        </w:trPr>
        <w:tc>
          <w:tcPr>
            <w:tcW w:w="1555" w:type="dxa"/>
          </w:tcPr>
          <w:p w14:paraId="259CA303" w14:textId="2124C6CD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2023.01</w:t>
            </w:r>
          </w:p>
        </w:tc>
        <w:tc>
          <w:tcPr>
            <w:tcW w:w="1559" w:type="dxa"/>
          </w:tcPr>
          <w:p w14:paraId="05267326" w14:textId="50A02223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</w:tcPr>
          <w:p w14:paraId="2F1C301A" w14:textId="77777777" w:rsidR="008839B1" w:rsidRPr="00803BE3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1AEB5F7F" w14:textId="307C4899" w:rsidR="00991B12" w:rsidRPr="00AB7C21" w:rsidRDefault="0033026C" w:rsidP="00330E35">
            <w:pPr>
              <w:pStyle w:val="Heading3"/>
              <w:spacing w:before="0" w:line="240" w:lineRule="auto"/>
              <w:rPr>
                <w:b w:val="0"/>
                <w:bCs w:val="0"/>
                <w:cs/>
              </w:rPr>
            </w:pPr>
            <w:r w:rsidRPr="0033026C">
              <w:rPr>
                <w:b w:val="0"/>
                <w:bCs w:val="0"/>
              </w:rPr>
              <w:t>III.</w:t>
            </w:r>
            <w:r>
              <w:rPr>
                <w:b w:val="0"/>
                <w:bCs w:val="0"/>
              </w:rPr>
              <w:t xml:space="preserve"> </w:t>
            </w:r>
            <w:r w:rsidRPr="0033026C">
              <w:rPr>
                <w:b w:val="0"/>
                <w:bCs w:val="0"/>
              </w:rPr>
              <w:t>General default value for initial data reporting</w:t>
            </w:r>
            <w:r>
              <w:rPr>
                <w:b w:val="0"/>
                <w:bCs w:val="0"/>
              </w:rPr>
              <w:br/>
            </w:r>
            <w:r w:rsidR="00991B12" w:rsidRPr="00AB7C21">
              <w:rPr>
                <w:b w:val="0"/>
                <w:bCs w:val="0"/>
              </w:rPr>
              <w:t>1</w:t>
            </w:r>
            <w:r w:rsidR="00991B12" w:rsidRPr="00AB7C21">
              <w:rPr>
                <w:b w:val="0"/>
                <w:bCs w:val="0"/>
                <w:cs/>
              </w:rPr>
              <w:t>.</w:t>
            </w:r>
            <w:r w:rsidR="00991B12" w:rsidRPr="00AB7C21">
              <w:rPr>
                <w:b w:val="0"/>
                <w:bCs w:val="0"/>
              </w:rPr>
              <w:t>9</w:t>
            </w:r>
            <w:r w:rsidR="00991B12" w:rsidRPr="00AB7C21">
              <w:rPr>
                <w:b w:val="0"/>
                <w:bCs w:val="0"/>
                <w:cs/>
              </w:rPr>
              <w:t xml:space="preserve"> </w:t>
            </w:r>
            <w:r w:rsidR="00991B12" w:rsidRPr="00AB7C21">
              <w:rPr>
                <w:b w:val="0"/>
                <w:bCs w:val="0"/>
              </w:rPr>
              <w:t xml:space="preserve">Policy Adoption </w:t>
            </w:r>
            <w:r w:rsidR="00991B12" w:rsidRPr="00AB7C21">
              <w:rPr>
                <w:b w:val="0"/>
                <w:bCs w:val="0"/>
                <w:cs/>
              </w:rPr>
              <w:t>(</w:t>
            </w:r>
            <w:r w:rsidR="00991B12" w:rsidRPr="00AB7C21">
              <w:rPr>
                <w:b w:val="0"/>
                <w:bCs w:val="0"/>
              </w:rPr>
              <w:t>DER_PLC</w:t>
            </w:r>
            <w:r w:rsidR="00991B12" w:rsidRPr="00AB7C21">
              <w:rPr>
                <w:b w:val="0"/>
                <w:bCs w:val="0"/>
                <w:cs/>
              </w:rPr>
              <w:t>)</w:t>
            </w:r>
          </w:p>
          <w:p w14:paraId="676E313B" w14:textId="0CB92E63" w:rsidR="00DD1EBE" w:rsidRPr="00803BE3" w:rsidRDefault="00C96259" w:rsidP="00330E3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default value </w:t>
            </w:r>
            <w:r w:rsidR="00C22652">
              <w:rPr>
                <w:rFonts w:cs="Browallia New"/>
                <w:lang w:bidi="th-TH"/>
              </w:rPr>
              <w:br/>
            </w:r>
            <w:r w:rsidR="00C22652" w:rsidRPr="00C22652">
              <w:rPr>
                <w:rFonts w:cs="Browallia New"/>
                <w:lang w:bidi="th-TH"/>
              </w:rPr>
              <w:t>9.1 One Time Data (DER_OTD)</w:t>
            </w:r>
            <w:r w:rsidR="00C22652">
              <w:rPr>
                <w:rFonts w:cs="Browallia New"/>
                <w:lang w:bidi="th-TH"/>
              </w:rPr>
              <w:br/>
              <w:t>- Changes to Format</w:t>
            </w:r>
          </w:p>
        </w:tc>
        <w:tc>
          <w:tcPr>
            <w:tcW w:w="1529" w:type="dxa"/>
          </w:tcPr>
          <w:p w14:paraId="096391D5" w14:textId="38F5540A" w:rsidR="008839B1" w:rsidRPr="00803BE3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F40F67" w:rsidRPr="00803BE3" w14:paraId="3FA3D77D" w14:textId="77777777" w:rsidTr="00B218D8">
        <w:trPr>
          <w:trHeight w:val="302"/>
        </w:trPr>
        <w:tc>
          <w:tcPr>
            <w:tcW w:w="1555" w:type="dxa"/>
          </w:tcPr>
          <w:p w14:paraId="0EE546F0" w14:textId="1EBADDCC" w:rsidR="00F40F67" w:rsidRPr="00D213CA" w:rsidRDefault="00F40F67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V 2024.01</w:t>
            </w:r>
          </w:p>
        </w:tc>
        <w:tc>
          <w:tcPr>
            <w:tcW w:w="1559" w:type="dxa"/>
          </w:tcPr>
          <w:p w14:paraId="0CDF18AB" w14:textId="648993C9" w:rsidR="00F40F67" w:rsidRPr="00D213CA" w:rsidRDefault="00D7099E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F40F67" w:rsidRPr="00D213CA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AC2983" w:rsidRPr="00D213CA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</w:tcPr>
          <w:p w14:paraId="65C2036D" w14:textId="77777777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  <w:tc>
          <w:tcPr>
            <w:tcW w:w="3969" w:type="dxa"/>
          </w:tcPr>
          <w:p w14:paraId="102EE97A" w14:textId="36464C04" w:rsidR="00494247" w:rsidRDefault="00494247" w:rsidP="003B68F9">
            <w:pPr>
              <w:pStyle w:val="TableText"/>
              <w:rPr>
                <w:rFonts w:cs="Browallia New"/>
                <w:lang w:bidi="th-TH"/>
              </w:rPr>
            </w:pPr>
            <w:r w:rsidRPr="00494247">
              <w:rPr>
                <w:rFonts w:cs="Browallia New"/>
                <w:lang w:bidi="th-TH"/>
              </w:rPr>
              <w:t>I.</w:t>
            </w:r>
            <w:r>
              <w:rPr>
                <w:rFonts w:cs="Browallia New"/>
                <w:lang w:bidi="th-TH"/>
              </w:rPr>
              <w:t xml:space="preserve"> </w:t>
            </w:r>
            <w:r w:rsidRPr="00494247">
              <w:rPr>
                <w:rFonts w:cs="Browallia New"/>
                <w:lang w:bidi="th-TH"/>
              </w:rPr>
              <w:t>Document Overview</w:t>
            </w:r>
          </w:p>
          <w:p w14:paraId="094E52DB" w14:textId="5929D92C" w:rsidR="00494247" w:rsidRDefault="00494247" w:rsidP="003B68F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22695B" w:rsidRPr="00D80D81">
              <w:rPr>
                <w:rFonts w:cs="Browallia New"/>
              </w:rPr>
              <w:t>Add details</w:t>
            </w:r>
          </w:p>
          <w:p w14:paraId="740E8CB9" w14:textId="3E990A5A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Data Entity Initial Data Submission Summary</w:t>
            </w:r>
          </w:p>
          <w:p w14:paraId="1F009440" w14:textId="74441637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413B666A" w14:textId="10B4683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General default value for initial data reporting</w:t>
            </w:r>
          </w:p>
          <w:p w14:paraId="7B7A405B" w14:textId="4D6D47B3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</w:t>
            </w:r>
            <w:r>
              <w:rPr>
                <w:rFonts w:cs="Browallia New"/>
                <w:lang w:bidi="th-TH"/>
              </w:rPr>
              <w:t>1</w:t>
            </w:r>
            <w:r w:rsidRPr="003B68F9">
              <w:rPr>
                <w:rFonts w:cs="Browallia New"/>
                <w:lang w:bidi="th-TH"/>
              </w:rPr>
              <w:t xml:space="preserve"> Credit Account (DER_CAC)</w:t>
            </w:r>
          </w:p>
          <w:p w14:paraId="1C03DCD2" w14:textId="77777777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1CDD93C2" w14:textId="4F50BDA4" w:rsidR="0074746A" w:rsidRDefault="0074746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80D6D15" w14:textId="1470AA21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1.2 Credit Account Detail (DER_CACD)</w:t>
            </w:r>
          </w:p>
          <w:p w14:paraId="161EB4B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3307B48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4C843AC7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1.9 Policy Adoption (DER_PLC)</w:t>
            </w:r>
          </w:p>
          <w:p w14:paraId="47FB1656" w14:textId="24C19C7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7CFC3D5" w14:textId="09FCF2CB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4898663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36E268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1.13 Debt Restructuring (DER_DR)</w:t>
            </w:r>
          </w:p>
          <w:p w14:paraId="00765058" w14:textId="3C405F09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C7CF60" w14:textId="0A372440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236B454F" w14:textId="77777777" w:rsid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6ED0B53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1</w:t>
            </w:r>
            <w:r w:rsidRPr="00EB67BA">
              <w:rPr>
                <w:rFonts w:cs="Browallia New"/>
                <w:cs/>
              </w:rPr>
              <w:t>.1</w:t>
            </w:r>
            <w:r w:rsidRPr="00EB67BA">
              <w:rPr>
                <w:rFonts w:cs="Browallia New"/>
                <w:lang w:bidi="th-TH"/>
              </w:rPr>
              <w:t>4</w:t>
            </w:r>
            <w:r w:rsidRPr="00EB67BA">
              <w:rPr>
                <w:rFonts w:cs="Browallia New"/>
                <w:cs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Debt Restructuring Method</w:t>
            </w:r>
            <w:r w:rsidRPr="00EB67BA">
              <w:rPr>
                <w:rFonts w:cs="Browallia New"/>
                <w:cs/>
              </w:rPr>
              <w:t xml:space="preserve"> (</w:t>
            </w:r>
            <w:r w:rsidRPr="00EB67BA">
              <w:rPr>
                <w:rFonts w:cs="Browallia New"/>
                <w:lang w:bidi="th-TH"/>
              </w:rPr>
              <w:t>DER_DRM</w:t>
            </w:r>
            <w:r w:rsidRPr="00EB67BA">
              <w:rPr>
                <w:rFonts w:cs="Browallia New"/>
                <w:cs/>
              </w:rPr>
              <w:t>)</w:t>
            </w:r>
          </w:p>
          <w:p w14:paraId="17827AC4" w14:textId="77777777" w:rsid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AC7817" w14:textId="77777777" w:rsidR="00EB67BA" w:rsidRPr="003B68F9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845557B" w14:textId="11B22FEA" w:rsidR="00EB67BA" w:rsidRPr="003B68F9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3A90F6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3.1 Collateral (DER_COL)</w:t>
            </w:r>
          </w:p>
          <w:p w14:paraId="17C0F94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6126D86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7D195CF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3.7 Valuation (DER_VAL)</w:t>
            </w:r>
          </w:p>
          <w:p w14:paraId="510F73F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58E0086B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25AFD43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3.8 Guarantor or Endorser (DER_GE)</w:t>
            </w:r>
          </w:p>
          <w:p w14:paraId="656D895D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168B07A3" w14:textId="727A4315" w:rsidR="003B68F9" w:rsidRPr="003B68F9" w:rsidRDefault="003B68F9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EB0C19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4.2 Juristic Counterparty (DER_JCP)</w:t>
            </w:r>
          </w:p>
          <w:p w14:paraId="0DFED136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3ACD01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7B7190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4.3 Ordinary Counterparty (DER_OCP)</w:t>
            </w:r>
          </w:p>
          <w:p w14:paraId="66472CB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1454FC6B" w14:textId="64E0F582" w:rsidR="00EC3A3A" w:rsidRPr="00EC3A3A" w:rsidRDefault="003B68F9" w:rsidP="00EC3A3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Changes to default value</w:t>
            </w:r>
          </w:p>
          <w:p w14:paraId="1B64443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4.4 Business Loan Profile (DER_BLP)</w:t>
            </w:r>
          </w:p>
          <w:p w14:paraId="709A371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67414FC4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4F9DF256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4.5 Personal Loan Profile (DER_PLP)</w:t>
            </w:r>
          </w:p>
          <w:p w14:paraId="7966A8C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266BF53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7638CD2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5.1 Credit Line (DER_CL)</w:t>
            </w:r>
          </w:p>
          <w:p w14:paraId="7C23AC41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F943E4F" w14:textId="77777777" w:rsid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214ECDB6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5.6 Override or Deviation (DER_OVD)</w:t>
            </w:r>
          </w:p>
          <w:p w14:paraId="6736761D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461116AD" w14:textId="77777777" w:rsidR="00EC3A3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  <w:p w14:paraId="4A04D699" w14:textId="77777777" w:rsidR="00930A13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930A13">
              <w:rPr>
                <w:rFonts w:cs="Browallia New"/>
                <w:lang w:bidi="th-TH"/>
              </w:rPr>
              <w:t>6.1 Interest Plan (DER_INTP)</w:t>
            </w:r>
          </w:p>
          <w:p w14:paraId="42131F16" w14:textId="3ABB99B7" w:rsidR="00930A13" w:rsidRPr="00EB67BA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5F0A6C59" w14:textId="729C6E99" w:rsidR="00930A13" w:rsidRPr="00451B7E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</w:tc>
        <w:tc>
          <w:tcPr>
            <w:tcW w:w="1529" w:type="dxa"/>
          </w:tcPr>
          <w:p w14:paraId="2DEB86EC" w14:textId="4FED0AD6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7D18D4" w:rsidRPr="00803BE3" w14:paraId="09EDD73E" w14:textId="77777777" w:rsidTr="00B218D8">
        <w:trPr>
          <w:trHeight w:val="302"/>
        </w:trPr>
        <w:tc>
          <w:tcPr>
            <w:tcW w:w="1555" w:type="dxa"/>
          </w:tcPr>
          <w:p w14:paraId="305ABD95" w14:textId="2FD8E844" w:rsidR="007D18D4" w:rsidRPr="00D213CA" w:rsidRDefault="007D18D4" w:rsidP="007D18D4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V 202</w:t>
            </w:r>
            <w:r>
              <w:rPr>
                <w:rFonts w:cs="Browallia New"/>
                <w:i w:val="0"/>
                <w:iCs w:val="0"/>
                <w:lang w:bidi="th-TH"/>
              </w:rPr>
              <w:t>5</w:t>
            </w:r>
            <w:r w:rsidRPr="00D213CA">
              <w:rPr>
                <w:rFonts w:cs="Browallia New"/>
                <w:i w:val="0"/>
                <w:iCs w:val="0"/>
                <w:lang w:bidi="th-TH"/>
              </w:rPr>
              <w:t>.01</w:t>
            </w:r>
          </w:p>
        </w:tc>
        <w:tc>
          <w:tcPr>
            <w:tcW w:w="1559" w:type="dxa"/>
          </w:tcPr>
          <w:p w14:paraId="2427C4EA" w14:textId="71AC8E30" w:rsidR="007D18D4" w:rsidRPr="00D213CA" w:rsidRDefault="009249EF" w:rsidP="007D18D4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8</w:t>
            </w:r>
            <w:r w:rsidR="007D18D4" w:rsidRPr="00D213C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7D18D4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7D18D4" w:rsidRPr="00D213CA">
              <w:rPr>
                <w:rFonts w:cs="Browallia New"/>
                <w:i w:val="0"/>
                <w:iCs w:val="0"/>
                <w:lang w:bidi="th-TH"/>
              </w:rPr>
              <w:t xml:space="preserve"> 202</w:t>
            </w:r>
            <w:r w:rsidR="007D18D4">
              <w:rPr>
                <w:rFonts w:cs="Browallia New"/>
                <w:i w:val="0"/>
                <w:iCs w:val="0"/>
                <w:lang w:bidi="th-TH"/>
              </w:rPr>
              <w:t>5</w:t>
            </w:r>
          </w:p>
        </w:tc>
        <w:tc>
          <w:tcPr>
            <w:tcW w:w="1559" w:type="dxa"/>
          </w:tcPr>
          <w:p w14:paraId="7F4481A0" w14:textId="77777777" w:rsidR="007D18D4" w:rsidRDefault="00B47F59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 July 2027</w:t>
            </w:r>
          </w:p>
          <w:p w14:paraId="33C4620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936F91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0F545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1951DE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692F86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3A9E4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6FDE07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73E479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2FACBE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D19B7B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23067E7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29A92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B2E9827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F9223B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47DEE8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6F57F0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2C62A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22B5E30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ADBFE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015EE0B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90DF1D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5FA3B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91685D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AD0220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BB2A67D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112FBD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36ABFC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65683D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B933BB1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0101B01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6A61E7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C035E8F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8D21FF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D53A79B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AECB8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9D04F6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63C5BE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4557CD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15180C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46C74B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2D1665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63E8C60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0BEA31B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FF4687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72F534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28EA65A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44819E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8F59AA4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EEB8D98" w14:textId="77777777" w:rsidR="00D253EB" w:rsidRDefault="00D253EB" w:rsidP="00C25871">
            <w:pPr>
              <w:pStyle w:val="TableText"/>
              <w:rPr>
                <w:rFonts w:cs="Browallia New"/>
                <w:color w:val="FF0000"/>
                <w:lang w:bidi="th-TH"/>
              </w:rPr>
            </w:pPr>
          </w:p>
          <w:p w14:paraId="24B9F8EF" w14:textId="68F80D15" w:rsidR="00B14DEC" w:rsidRPr="00B47F59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</w:rPr>
              <w:t>1 June 2026</w:t>
            </w:r>
          </w:p>
        </w:tc>
        <w:tc>
          <w:tcPr>
            <w:tcW w:w="3969" w:type="dxa"/>
          </w:tcPr>
          <w:p w14:paraId="44A2D904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II. Data Entity Initial Data Submission Summary</w:t>
            </w:r>
          </w:p>
          <w:p w14:paraId="366C3D0E" w14:textId="6D7B6AAC" w:rsid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Add </w:t>
            </w:r>
            <w:r w:rsidR="00231B8C">
              <w:rPr>
                <w:rFonts w:cs="Browallia New"/>
                <w:color w:val="FF0000"/>
                <w:lang w:bidi="th-TH"/>
              </w:rPr>
              <w:t>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Column</w:t>
            </w:r>
          </w:p>
          <w:p w14:paraId="5B5C8536" w14:textId="14589021" w:rsidR="00B14DEC" w:rsidRPr="00B47F59" w:rsidRDefault="00B14DEC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>
              <w:rPr>
                <w:rFonts w:cs="Browallia New"/>
                <w:color w:val="FF0000"/>
                <w:lang w:bidi="th-TH"/>
              </w:rPr>
              <w:t>- Add new Data Entity</w:t>
            </w:r>
          </w:p>
          <w:p w14:paraId="716F0A50" w14:textId="77777777" w:rsid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III. General default value for initial data reporting</w:t>
            </w:r>
          </w:p>
          <w:p w14:paraId="003B9486" w14:textId="77777777" w:rsidR="003014B2" w:rsidRPr="008E0E79" w:rsidRDefault="003014B2" w:rsidP="003014B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Re-design validation section format of table</w:t>
            </w:r>
          </w:p>
          <w:p w14:paraId="29DF3EBA" w14:textId="272F80B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1.1 Credit Account (DER_CAC)</w:t>
            </w:r>
            <w:r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74762F72" w14:textId="637380DB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 w:rsidR="00392B99"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 w:rsidR="00392B99"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2D602B20" w14:textId="28F13C64" w:rsidR="00FF4EBA" w:rsidRPr="00B47F59" w:rsidRDefault="00B47F59" w:rsidP="00FF4EBA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1.2 Credit Account Detail (DER_CACD)</w:t>
            </w:r>
            <w:r w:rsidR="00FF4EBA"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201988C3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5456E017" w14:textId="1675E6E6" w:rsidR="009F7D54" w:rsidRPr="00B47F59" w:rsidRDefault="009F7D54" w:rsidP="009F7D54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9F7D54">
              <w:rPr>
                <w:rFonts w:cs="Browallia New"/>
                <w:color w:val="FF0000"/>
                <w:lang w:bidi="th-TH"/>
              </w:rPr>
              <w:t>1.4 Mortgage Loan (DER_MGL)</w:t>
            </w:r>
            <w:r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7C5BDE8F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2C776A96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1.9 Policy Adoption (DER_PLC)</w:t>
            </w:r>
          </w:p>
          <w:p w14:paraId="56DD751A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329FCD53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1.13 Debt Restructuring (DER_DR)</w:t>
            </w:r>
          </w:p>
          <w:p w14:paraId="4506844C" w14:textId="77777777" w:rsidR="00D5764F" w:rsidRDefault="00D5764F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5764F">
              <w:rPr>
                <w:rFonts w:cs="Browallia New"/>
                <w:color w:val="FF0000"/>
                <w:lang w:bidi="th-TH"/>
              </w:rPr>
              <w:t>- Correct the mistakes/errors</w:t>
            </w:r>
          </w:p>
          <w:p w14:paraId="3C62D718" w14:textId="19CC1320" w:rsidR="000F0C11" w:rsidRDefault="000F0C11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0F0C11">
              <w:rPr>
                <w:rFonts w:cs="Browallia New"/>
                <w:color w:val="FF0000"/>
                <w:lang w:bidi="th-TH"/>
              </w:rPr>
              <w:t>1.15 Public Service Project Account and Policy (DER_PSP)</w:t>
            </w:r>
          </w:p>
          <w:p w14:paraId="277E72CB" w14:textId="5072DFF3" w:rsidR="000F0C11" w:rsidRPr="00DC4254" w:rsidRDefault="000F0C11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>
              <w:rPr>
                <w:rFonts w:cs="Browallia New"/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3BF280B4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3.1 Collateral (DER_COL)</w:t>
            </w:r>
          </w:p>
          <w:p w14:paraId="62602152" w14:textId="77777777" w:rsidR="00A15D2F" w:rsidRPr="00DC4254" w:rsidRDefault="00A15D2F" w:rsidP="00A15D2F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 xml:space="preserve">- Add default value for SFI </w:t>
            </w:r>
          </w:p>
          <w:p w14:paraId="7D0F20F7" w14:textId="2C342758" w:rsidR="003052A4" w:rsidRPr="00DC4254" w:rsidRDefault="003052A4" w:rsidP="00A15D2F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3.3 Land (DER_LND)</w:t>
            </w:r>
          </w:p>
          <w:p w14:paraId="7B036D56" w14:textId="77777777" w:rsidR="003052A4" w:rsidRPr="00DC4254" w:rsidRDefault="003052A4" w:rsidP="003052A4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 xml:space="preserve">- Add default value for SFI </w:t>
            </w:r>
          </w:p>
          <w:p w14:paraId="1D397774" w14:textId="27E20536" w:rsidR="003052A4" w:rsidRPr="00DC4254" w:rsidRDefault="00F27549" w:rsidP="00A15D2F">
            <w:pPr>
              <w:pStyle w:val="TableText"/>
              <w:rPr>
                <w:rFonts w:cs="Browallia New"/>
                <w:color w:val="FF0000"/>
              </w:rPr>
            </w:pPr>
            <w:r w:rsidRPr="00DC4254">
              <w:rPr>
                <w:rFonts w:cs="Browallia New"/>
                <w:color w:val="FF0000"/>
              </w:rPr>
              <w:t>3.4 Building (DER_BLD)</w:t>
            </w:r>
          </w:p>
          <w:p w14:paraId="7522C5A2" w14:textId="01F663E3" w:rsidR="00F27549" w:rsidRPr="00DC4254" w:rsidRDefault="00F27549" w:rsidP="00A15D2F">
            <w:pPr>
              <w:pStyle w:val="TableText"/>
              <w:rPr>
                <w:color w:val="FF0000"/>
              </w:rPr>
            </w:pPr>
            <w:r w:rsidRPr="00F27549">
              <w:rPr>
                <w:color w:val="FF0000"/>
              </w:rPr>
              <w:t xml:space="preserve">- Add default value for SFI </w:t>
            </w:r>
          </w:p>
          <w:p w14:paraId="4B5A48FB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3.7 Valuation (DER_VAL)</w:t>
            </w:r>
          </w:p>
          <w:p w14:paraId="6FC209D7" w14:textId="77777777" w:rsidR="00DC4254" w:rsidRPr="00DC4254" w:rsidRDefault="00DC4254" w:rsidP="00DC425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F354655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3.8 Guarantor or Endorser (DER_GE)</w:t>
            </w:r>
          </w:p>
          <w:p w14:paraId="2435589C" w14:textId="77777777" w:rsidR="00DC4254" w:rsidRDefault="00DC4254" w:rsidP="00DC425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428D9091" w14:textId="05F24A2C" w:rsidR="005603B6" w:rsidRDefault="005603B6" w:rsidP="00DC4254">
            <w:pPr>
              <w:pStyle w:val="TableText"/>
              <w:rPr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>3.10 Vehicle (DER_VEH)</w:t>
            </w:r>
          </w:p>
          <w:p w14:paraId="120F434C" w14:textId="40045B99" w:rsidR="005603B6" w:rsidRPr="00DC4254" w:rsidRDefault="005603B6" w:rsidP="00DC4254">
            <w:pPr>
              <w:pStyle w:val="TableText"/>
              <w:rPr>
                <w:rFonts w:cstheme="minorBidi"/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797AF7DD" w14:textId="5EA62A18" w:rsidR="00DC4254" w:rsidRDefault="008C30D6" w:rsidP="00B47F59">
            <w:pPr>
              <w:pStyle w:val="TableText"/>
              <w:rPr>
                <w:rFonts w:cs="Browallia New"/>
                <w:color w:val="FF0000"/>
              </w:rPr>
            </w:pPr>
            <w:r w:rsidRPr="008C30D6">
              <w:rPr>
                <w:rFonts w:cs="Browallia New"/>
                <w:color w:val="FF0000"/>
              </w:rPr>
              <w:t>4.2 Juristic Counterparty (DER_JCP)</w:t>
            </w:r>
          </w:p>
          <w:p w14:paraId="48D528E6" w14:textId="193108CF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0DC97564" w14:textId="0291E238" w:rsidR="008C30D6" w:rsidRDefault="00EE5A92" w:rsidP="00B47F59">
            <w:pPr>
              <w:pStyle w:val="TableText"/>
              <w:rPr>
                <w:rFonts w:cs="Browallia New"/>
                <w:color w:val="FF0000"/>
              </w:rPr>
            </w:pPr>
            <w:r w:rsidRPr="00EE5A92">
              <w:rPr>
                <w:rFonts w:cs="Browallia New"/>
                <w:color w:val="FF0000"/>
              </w:rPr>
              <w:t>4.3 Ordinary Counterparty (DER_OCP)</w:t>
            </w:r>
          </w:p>
          <w:p w14:paraId="68BA4A49" w14:textId="132DF2D7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E20F26E" w14:textId="343D30B3" w:rsidR="00CA3199" w:rsidRDefault="00CA3199" w:rsidP="00B47F59">
            <w:pPr>
              <w:pStyle w:val="TableText"/>
              <w:rPr>
                <w:rFonts w:cs="Browallia New"/>
                <w:color w:val="FF0000"/>
              </w:rPr>
            </w:pPr>
            <w:r w:rsidRPr="00CA3199">
              <w:rPr>
                <w:rFonts w:cs="Browallia New"/>
                <w:color w:val="FF0000"/>
              </w:rPr>
              <w:t>4.4 Business Loan Profile (DER_BLP)</w:t>
            </w:r>
          </w:p>
          <w:p w14:paraId="1310DB26" w14:textId="7FD38239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9E4BE89" w14:textId="1FD56A43" w:rsidR="007F4236" w:rsidRDefault="007F4236" w:rsidP="00B47F59">
            <w:pPr>
              <w:pStyle w:val="TableText"/>
              <w:rPr>
                <w:rFonts w:cs="Browallia New"/>
                <w:color w:val="FF0000"/>
              </w:rPr>
            </w:pPr>
            <w:r w:rsidRPr="007F4236">
              <w:rPr>
                <w:rFonts w:cs="Browallia New"/>
                <w:color w:val="FF0000"/>
              </w:rPr>
              <w:t>4.5 Personal Loan Profile (DER_PLP)</w:t>
            </w:r>
          </w:p>
          <w:p w14:paraId="1AB8582C" w14:textId="4F160ADC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1AE5502" w14:textId="19344C8D" w:rsidR="007D357E" w:rsidRDefault="007D357E" w:rsidP="00B47F59">
            <w:pPr>
              <w:pStyle w:val="TableText"/>
              <w:rPr>
                <w:rFonts w:cs="Browallia New"/>
                <w:color w:val="FF0000"/>
              </w:rPr>
            </w:pPr>
            <w:r w:rsidRPr="007D357E">
              <w:rPr>
                <w:rFonts w:cs="Browallia New"/>
                <w:color w:val="FF0000"/>
              </w:rPr>
              <w:t>4.9 Counterparty Debtor Group (DER_CPDG)</w:t>
            </w:r>
          </w:p>
          <w:p w14:paraId="1B3CF4BF" w14:textId="4A99AD99" w:rsid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A76F17B" w14:textId="43900DF7" w:rsidR="005603B6" w:rsidRDefault="005603B6" w:rsidP="00B47F59">
            <w:pPr>
              <w:pStyle w:val="TableText"/>
              <w:rPr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>4.10 Mort</w:t>
            </w:r>
            <w:r w:rsidR="000F0C11">
              <w:rPr>
                <w:color w:val="FF0000"/>
                <w:lang w:bidi="th-TH"/>
              </w:rPr>
              <w:t>gagor x Pledger (DER_MXP)</w:t>
            </w:r>
          </w:p>
          <w:p w14:paraId="7B0938FC" w14:textId="07422855" w:rsidR="000F0C11" w:rsidRPr="000F0C11" w:rsidRDefault="000F0C11" w:rsidP="00B47F59">
            <w:pPr>
              <w:pStyle w:val="TableText"/>
              <w:rPr>
                <w:rFonts w:cstheme="minorBidi"/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4593E63C" w14:textId="566B7A73" w:rsidR="005461D3" w:rsidRDefault="005461D3" w:rsidP="00B47F59">
            <w:pPr>
              <w:pStyle w:val="TableText"/>
              <w:rPr>
                <w:rFonts w:cs="Browallia New"/>
                <w:color w:val="FF0000"/>
              </w:rPr>
            </w:pPr>
            <w:r w:rsidRPr="005461D3">
              <w:rPr>
                <w:rFonts w:cs="Browallia New"/>
                <w:color w:val="FF0000"/>
              </w:rPr>
              <w:t>5.1 Credit Line (DER_CL)</w:t>
            </w:r>
          </w:p>
          <w:p w14:paraId="61B49925" w14:textId="58E1E4C3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64FCA301" w14:textId="2B9059F8" w:rsidR="00494B78" w:rsidRDefault="00494B78" w:rsidP="00B47F59">
            <w:pPr>
              <w:pStyle w:val="TableText"/>
              <w:rPr>
                <w:rFonts w:cs="Browallia New"/>
                <w:color w:val="FF0000"/>
              </w:rPr>
            </w:pPr>
            <w:r w:rsidRPr="00494B78">
              <w:rPr>
                <w:rFonts w:cs="Browallia New"/>
                <w:color w:val="FF0000"/>
              </w:rPr>
              <w:t>5.6 Override or Deviation (DER_OVD)</w:t>
            </w:r>
          </w:p>
          <w:p w14:paraId="66BC657D" w14:textId="366C6C8B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29B82BC" w14:textId="40559E4D" w:rsidR="00333109" w:rsidRDefault="00333109" w:rsidP="00B47F59">
            <w:pPr>
              <w:pStyle w:val="TableText"/>
              <w:rPr>
                <w:rFonts w:cs="Browallia New"/>
                <w:color w:val="FF0000"/>
              </w:rPr>
            </w:pPr>
            <w:r w:rsidRPr="00333109">
              <w:rPr>
                <w:rFonts w:cs="Browallia New"/>
                <w:color w:val="FF0000"/>
              </w:rPr>
              <w:t>6.1 Interest Plan (DER_INTP)</w:t>
            </w:r>
          </w:p>
          <w:p w14:paraId="1F8FD036" w14:textId="77777777" w:rsidR="007D18D4" w:rsidRDefault="005E2F3F" w:rsidP="007D18D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42F0771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II. Data Entity Initial Data Submission Summary</w:t>
            </w:r>
          </w:p>
          <w:p w14:paraId="3B3D5204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- Add SFI Column</w:t>
            </w:r>
          </w:p>
          <w:p w14:paraId="3A8046BC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- Add new Data Entity</w:t>
            </w:r>
          </w:p>
          <w:p w14:paraId="35196563" w14:textId="77777777" w:rsidR="00137D45" w:rsidRDefault="00B14DEC" w:rsidP="00B14DEC">
            <w:pPr>
              <w:pStyle w:val="TableText"/>
              <w:rPr>
                <w:color w:val="FF0000"/>
                <w:lang w:bidi="th-TH"/>
              </w:rPr>
            </w:pPr>
            <w:r w:rsidRPr="00B14DEC">
              <w:rPr>
                <w:color w:val="00B050"/>
                <w:lang w:bidi="th-TH"/>
              </w:rPr>
              <w:t>III. General default value for initial data reporting</w:t>
            </w:r>
          </w:p>
          <w:p w14:paraId="3CE61E82" w14:textId="77777777" w:rsidR="002059A8" w:rsidRDefault="002059A8" w:rsidP="00B14DEC">
            <w:pPr>
              <w:pStyle w:val="TableText"/>
              <w:rPr>
                <w:color w:val="FF0000"/>
                <w:lang w:bidi="th-TH"/>
              </w:rPr>
            </w:pPr>
            <w:r w:rsidRPr="00286239">
              <w:rPr>
                <w:color w:val="00B050"/>
                <w:lang w:bidi="th-TH"/>
              </w:rPr>
              <w:t>4.11 Credit Accessibility (DER_CA)</w:t>
            </w:r>
          </w:p>
          <w:p w14:paraId="4DD0D8DB" w14:textId="77777777" w:rsidR="00642188" w:rsidRDefault="00642188" w:rsidP="00B14DEC">
            <w:pPr>
              <w:pStyle w:val="TableText"/>
              <w:rPr>
                <w:color w:val="FF0000"/>
                <w:lang w:bidi="th-TH"/>
              </w:rPr>
            </w:pPr>
            <w:r w:rsidRPr="00642188">
              <w:rPr>
                <w:color w:val="00B050"/>
                <w:lang w:bidi="th-TH"/>
              </w:rPr>
              <w:t>- New Table</w:t>
            </w:r>
          </w:p>
          <w:p w14:paraId="601C2B0A" w14:textId="77777777" w:rsidR="00C25871" w:rsidRPr="00C25871" w:rsidRDefault="00C25871" w:rsidP="00C25871">
            <w:pPr>
              <w:pStyle w:val="TableText"/>
              <w:rPr>
                <w:color w:val="00B050"/>
                <w:lang w:bidi="th-TH"/>
              </w:rPr>
            </w:pPr>
            <w:r w:rsidRPr="00C25871">
              <w:rPr>
                <w:color w:val="00B050"/>
                <w:lang w:bidi="th-TH"/>
              </w:rPr>
              <w:t>IV. General default value for Ongoing / Phasing reporting</w:t>
            </w:r>
          </w:p>
          <w:p w14:paraId="33AC0489" w14:textId="77777777" w:rsidR="00C25871" w:rsidRPr="00C25871" w:rsidRDefault="00C25871" w:rsidP="00C25871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C25871">
              <w:rPr>
                <w:rFonts w:eastAsia="Browallia New" w:cs="Browallia New"/>
                <w:color w:val="00B050"/>
                <w:lang w:bidi="th-TH"/>
              </w:rPr>
              <w:t>- Re-design validation section format of table</w:t>
            </w:r>
          </w:p>
          <w:p w14:paraId="6936D6CE" w14:textId="77777777" w:rsidR="00C25871" w:rsidRPr="00C25871" w:rsidRDefault="00C25871" w:rsidP="00C25871">
            <w:pPr>
              <w:pStyle w:val="TableText"/>
              <w:rPr>
                <w:color w:val="00B050"/>
                <w:lang w:bidi="th-TH"/>
              </w:rPr>
            </w:pPr>
            <w:r w:rsidRPr="00C25871">
              <w:rPr>
                <w:color w:val="00B050"/>
                <w:lang w:bidi="th-TH"/>
              </w:rPr>
              <w:t>4.5 Personal Loan Profile (DER_PLP)</w:t>
            </w:r>
          </w:p>
          <w:p w14:paraId="0D8FBDF2" w14:textId="6C88F89F" w:rsidR="00C25871" w:rsidRPr="005E2F3F" w:rsidRDefault="00C25871" w:rsidP="00B14DEC">
            <w:pPr>
              <w:pStyle w:val="TableText"/>
              <w:rPr>
                <w:color w:val="FF0000"/>
                <w:lang w:bidi="th-TH"/>
              </w:rPr>
            </w:pPr>
            <w:r w:rsidRPr="00C25871">
              <w:rPr>
                <w:color w:val="00B050"/>
                <w:lang w:bidi="th-TH"/>
              </w:rPr>
              <w:t>- Changes to default value</w:t>
            </w:r>
          </w:p>
        </w:tc>
        <w:tc>
          <w:tcPr>
            <w:tcW w:w="1529" w:type="dxa"/>
          </w:tcPr>
          <w:p w14:paraId="014AF88D" w14:textId="77777777" w:rsidR="007D18D4" w:rsidRDefault="00B47F59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In Red</w:t>
            </w:r>
          </w:p>
          <w:p w14:paraId="34F9198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297225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3F57FA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F3A96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E1816B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9B5402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A6E0E4F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C40F89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922395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31C6C8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97525E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0D2550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9C3EAD3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8D14E9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5B915A5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B4FF8F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AF234F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A8D1B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9D8AE20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351A4C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87F759B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3B357C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49893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80AA50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96F526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831451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75DC439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F4B2AED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DF89E7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3A8BE1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030A3A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C9172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CE1E868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792035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4672F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06F267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81ED35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D6ABD0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792608F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112EC40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180D32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A1F92C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5D53D5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4B55C7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F0CDD73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7D4B02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7252FB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7A6EE4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620FCF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E76AD93" w14:textId="5D139DE7" w:rsidR="009C38A5" w:rsidRPr="00B47F59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9C38A5">
              <w:rPr>
                <w:rFonts w:cs="Browallia New"/>
                <w:color w:val="00B050"/>
                <w:lang w:bidi="th-TH"/>
              </w:rPr>
              <w:t>In Green</w:t>
            </w:r>
          </w:p>
        </w:tc>
      </w:tr>
    </w:tbl>
    <w:p w14:paraId="7643FB25" w14:textId="75B1C1E5" w:rsidR="00291A53" w:rsidRPr="00803BE3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803BE3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803BE3">
        <w:rPr>
          <w:b/>
          <w:bCs/>
          <w:sz w:val="32"/>
          <w:szCs w:val="32"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  <w:szCs w:val="28"/>
        </w:rPr>
        <w:id w:val="466932823"/>
        <w:docPartObj>
          <w:docPartGallery w:val="Table of Contents"/>
          <w:docPartUnique/>
        </w:docPartObj>
      </w:sdtPr>
      <w:sdtContent>
        <w:p w14:paraId="11FC5A3E" w14:textId="3F682D66" w:rsidR="00F93077" w:rsidRPr="00F93077" w:rsidRDefault="00291A53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r w:rsidRPr="00803BE3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803BE3">
            <w:rPr>
              <w:rFonts w:cs="Browallia New"/>
              <w:szCs w:val="28"/>
            </w:rPr>
            <w:instrText xml:space="preserve"> TOC \o </w:instrText>
          </w:r>
          <w:r w:rsidRPr="00803BE3">
            <w:rPr>
              <w:rFonts w:cs="Browallia New"/>
              <w:szCs w:val="28"/>
              <w:rtl/>
              <w:cs/>
            </w:rPr>
            <w:instrText>"</w:instrText>
          </w:r>
          <w:r w:rsidRPr="00803BE3">
            <w:rPr>
              <w:rFonts w:cs="Browallia New"/>
              <w:szCs w:val="28"/>
            </w:rPr>
            <w:instrText>1</w:instrText>
          </w:r>
          <w:r w:rsidRPr="00803BE3">
            <w:rPr>
              <w:rFonts w:cs="Browallia New"/>
              <w:szCs w:val="28"/>
              <w:rtl/>
              <w:cs/>
            </w:rPr>
            <w:instrText>-</w:instrText>
          </w:r>
          <w:r w:rsidRPr="00803BE3">
            <w:rPr>
              <w:rFonts w:cs="Browallia New"/>
              <w:szCs w:val="28"/>
            </w:rPr>
            <w:instrText>3</w:instrText>
          </w:r>
          <w:r w:rsidRPr="00803BE3">
            <w:rPr>
              <w:rFonts w:cs="Browallia New"/>
              <w:szCs w:val="28"/>
              <w:rtl/>
              <w:cs/>
            </w:rPr>
            <w:instrText xml:space="preserve">" </w:instrText>
          </w:r>
          <w:r w:rsidRPr="00803BE3">
            <w:rPr>
              <w:rFonts w:cs="Browallia New"/>
              <w:szCs w:val="28"/>
            </w:rPr>
            <w:instrText xml:space="preserve">\h \z \u </w:instrText>
          </w:r>
          <w:r w:rsidRPr="00803BE3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2503559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1EA523" w14:textId="5CC46EEC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Data Entity Initial Data Submission Summary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B1F46D" w14:textId="150CC65D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General default value for initial data reporting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0FAC2BB" w14:textId="1B13DC02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0D3E32" w14:textId="704C707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180232" w14:textId="3796978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8FFB8" w14:textId="79AF400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172197" w14:textId="33CAD73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707F56" w14:textId="5509E59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8D1EC26" w14:textId="352B710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5D227A" w14:textId="111971F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0096C3" w14:textId="5008827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9A474CE" w14:textId="3CFD597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521E4FD" w14:textId="6F85E71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05ABC2A" w14:textId="099D0C4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F173A5" w14:textId="559035D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EE595C" w14:textId="5127D60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E6DEC9" w14:textId="6988F09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FD9FFB" w14:textId="44FD1F21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F591F" w14:textId="424E56B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3AB455" w14:textId="6F4C683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924F1F3" w14:textId="716DCD7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62E5A6" w14:textId="71540F9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10DA22" w14:textId="1AC612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8D3978" w14:textId="11F587D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E298BF" w14:textId="642F1DFF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0A9D72" w14:textId="25B4CC0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46F1E1" w14:textId="3A999F8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BA5248" w14:textId="5E4DF60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F34C46" w14:textId="7C1E368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21B81" w14:textId="0E3CC12F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A60A4A" w14:textId="6511B4A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E59E56" w14:textId="47AC3FF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F820FB" w14:textId="433EBCF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D1631EB" w14:textId="55551153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7860494" w14:textId="31BAB27F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6A4D26" w14:textId="5F1E93A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.1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Id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1E8B29" w14:textId="0069D46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Juristic Counterparty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DER_JCP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CD945D" w14:textId="660E923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Ordinary Counterparty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DER_OCP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C17FFC" w14:textId="124A3751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557DC56" w14:textId="512A2FF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6AC9767" w14:textId="75F3CEB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38FAD3" w14:textId="2632B7F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FB312A" w14:textId="60F6C5C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9A0129" w14:textId="1F8219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2B40C3" w14:textId="527775B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603B86" w14:textId="4D39CDAD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8D876D8" w14:textId="7ED16CC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3541D46" w14:textId="11B4789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3FA58" w14:textId="414F140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D7DBBC" w14:textId="043D9A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2158600" w14:textId="1568B03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C28B83" w14:textId="5DF6D34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86EEE71" w14:textId="05069D48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BE3452" w14:textId="6780B91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A34BD" w14:textId="16E101D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F5EF63" w14:textId="103ABF4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9ED4955" w14:textId="66A176B2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F232DB3" w14:textId="2CAD533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9D147B" w14:textId="124537C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276E1B" w14:textId="317C2FF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7B6DB" w14:textId="1FE8939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EEE07A" w14:textId="49D0D03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82677E5" w14:textId="3B846D7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6D26248" w14:textId="381F801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011590B" w14:textId="1DF35F1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91E2A0" w14:textId="61490F8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AFCF9E" w14:textId="78D07AF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2BCC2C7" w14:textId="31BB242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893916" w14:textId="55AAF7E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5FF74D" w14:textId="77C4122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99F3DFC" w14:textId="757365ED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D19AD83" w14:textId="74D76CF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D224093" w14:textId="6CDD56C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413E7" w14:textId="6BFC4CE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B4C7038" w14:textId="4540A504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79CC05" w14:textId="21A54E2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948DB7" w14:textId="778E876C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General default value for Ongoing / Phasing reporting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0DA4A2" w14:textId="1914259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71BE23" w14:textId="54AAC83F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97EBC0" w14:textId="0C0D57F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3C16F1" w14:textId="7192D09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48EE80" w14:textId="78897C9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F25AE6" w14:textId="78459EC3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95FE73" w14:textId="722D71B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4F53E6" w14:textId="6AD34ED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01527B65" w:rsidR="00291A53" w:rsidRPr="00803BE3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803BE3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803BE3" w:rsidRDefault="00FD6838">
      <w:pPr>
        <w:rPr>
          <w:rFonts w:eastAsia="Browallia New"/>
          <w:b/>
          <w:sz w:val="32"/>
          <w:szCs w:val="32"/>
        </w:rPr>
      </w:pPr>
      <w:r w:rsidRPr="00803BE3">
        <w:rPr>
          <w:bCs/>
          <w:cs/>
        </w:rPr>
        <w:br w:type="page"/>
      </w:r>
    </w:p>
    <w:p w14:paraId="461096BA" w14:textId="46F056E0" w:rsidR="00AA3763" w:rsidRPr="00803BE3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25035596"/>
      <w:r w:rsidRPr="00803BE3">
        <w:rPr>
          <w:bCs w:val="0"/>
        </w:rPr>
        <w:t>Document Overview</w:t>
      </w:r>
      <w:bookmarkEnd w:id="6"/>
    </w:p>
    <w:p w14:paraId="04DBF12E" w14:textId="4FB530DD" w:rsidR="00E4380E" w:rsidRPr="00803BE3" w:rsidRDefault="00AA3763" w:rsidP="00AA3763">
      <w:pPr>
        <w:spacing w:after="120" w:line="240" w:lineRule="auto"/>
        <w:ind w:firstLine="720"/>
      </w:pPr>
      <w:r w:rsidRPr="00803BE3">
        <w:t xml:space="preserve">This document provides information on </w:t>
      </w:r>
      <w:r w:rsidR="00E4380E" w:rsidRPr="00803BE3">
        <w:t xml:space="preserve">default values </w:t>
      </w:r>
      <w:r w:rsidR="00FB27C4">
        <w:t>to</w:t>
      </w:r>
      <w:r w:rsidR="00E4380E" w:rsidRPr="00803BE3">
        <w:t xml:space="preserve"> be used</w:t>
      </w:r>
      <w:r w:rsidR="002E41BE" w:rsidRPr="00803BE3">
        <w:t xml:space="preserve"> for reporting of initial data and ongoing reporting (during phasing period). </w:t>
      </w:r>
    </w:p>
    <w:p w14:paraId="4C8DCA30" w14:textId="77777777" w:rsidR="00E4380E" w:rsidRPr="00803BE3" w:rsidRDefault="00E4380E" w:rsidP="00E4380E">
      <w:pPr>
        <w:spacing w:line="240" w:lineRule="auto"/>
        <w:rPr>
          <w:b/>
          <w:bCs/>
        </w:rPr>
      </w:pPr>
    </w:p>
    <w:p w14:paraId="467A42B7" w14:textId="2D104081" w:rsidR="00E4380E" w:rsidRPr="00EC6FFF" w:rsidRDefault="007D7503" w:rsidP="00E4380E">
      <w:pPr>
        <w:spacing w:line="240" w:lineRule="auto"/>
        <w:rPr>
          <w:b/>
          <w:bCs/>
        </w:rPr>
      </w:pPr>
      <w:r w:rsidRPr="00EC6FFF">
        <w:rPr>
          <w:rFonts w:hint="cs"/>
          <w:b/>
          <w:bCs/>
          <w:cs/>
        </w:rPr>
        <w:t>หลัก</w:t>
      </w:r>
      <w:r w:rsidR="00E4380E" w:rsidRPr="00EC6FFF">
        <w:rPr>
          <w:b/>
          <w:bCs/>
          <w:cs/>
        </w:rPr>
        <w:t>การ</w:t>
      </w:r>
      <w:r w:rsidRPr="00EC6FFF">
        <w:rPr>
          <w:rFonts w:hint="cs"/>
          <w:b/>
          <w:bCs/>
          <w:cs/>
        </w:rPr>
        <w:t>การ</w:t>
      </w:r>
      <w:r w:rsidR="00E4380E" w:rsidRPr="00EC6FFF">
        <w:rPr>
          <w:b/>
          <w:bCs/>
          <w:cs/>
        </w:rPr>
        <w:t xml:space="preserve">ใช้ </w:t>
      </w:r>
      <w:r w:rsidR="00E4380E" w:rsidRPr="00EC6FFF">
        <w:rPr>
          <w:b/>
          <w:bCs/>
        </w:rPr>
        <w:t xml:space="preserve">Default value </w:t>
      </w:r>
      <w:r w:rsidR="00E4380E" w:rsidRPr="00EC6FFF">
        <w:rPr>
          <w:b/>
          <w:bCs/>
          <w:cs/>
        </w:rPr>
        <w:t>ในการรายงาน</w:t>
      </w:r>
    </w:p>
    <w:p w14:paraId="5B5E3BD3" w14:textId="022C3A6B" w:rsidR="00E4380E" w:rsidRPr="00EC6FFF" w:rsidRDefault="003C6FF7">
      <w:pPr>
        <w:pStyle w:val="ListParagraph"/>
        <w:numPr>
          <w:ilvl w:val="0"/>
          <w:numId w:val="88"/>
        </w:numPr>
        <w:spacing w:before="120" w:after="0" w:line="240" w:lineRule="auto"/>
      </w:pPr>
      <w:r>
        <w:rPr>
          <w:rFonts w:hint="cs"/>
          <w:cs/>
        </w:rPr>
        <w:t>ให้ส่งข้อมูล</w:t>
      </w:r>
      <w:r w:rsidRPr="003C6FF7">
        <w:rPr>
          <w:cs/>
        </w:rPr>
        <w:t xml:space="preserve">ตามที่เก็บจริงตามนิยามของ </w:t>
      </w:r>
      <w:r w:rsidRPr="003C6FF7">
        <w:t xml:space="preserve">Entity </w:t>
      </w:r>
      <w:r w:rsidRPr="003C6FF7">
        <w:rPr>
          <w:cs/>
        </w:rPr>
        <w:t xml:space="preserve">หากไม่มีให้รายงานค่า </w:t>
      </w:r>
      <w:r>
        <w:t>d</w:t>
      </w:r>
      <w:r w:rsidRPr="003C6FF7">
        <w:t xml:space="preserve">efault </w:t>
      </w:r>
      <w:r>
        <w:t>v</w:t>
      </w:r>
      <w:r w:rsidRPr="003C6FF7">
        <w:t>alue</w:t>
      </w:r>
      <w:r w:rsidRPr="00EC6FFF">
        <w:rPr>
          <w:cs/>
        </w:rPr>
        <w:t xml:space="preserve"> </w:t>
      </w:r>
      <w:r w:rsidR="00E4380E" w:rsidRPr="00EC6FFF">
        <w:rPr>
          <w:u w:val="single"/>
          <w:cs/>
        </w:rPr>
        <w:t>ที่ ธปท. กำหนดเท่านั้น</w:t>
      </w:r>
      <w:r w:rsidR="00E4380E" w:rsidRPr="00EC6FFF">
        <w:rPr>
          <w:cs/>
        </w:rPr>
        <w:t xml:space="preserve"> โดยไม่ต้องแจ้งขออนุญาต เพื่อให้ ธปท. สามารถแยกข้อเท็จจริงออกจากค่าที่ สง. ไม่มีและสามารถนำไปใช้งาน อ้างอิงและสื่อสารได้ตรงกับ สง. และนำไปเผยแพร่ได้อย่างถูกต้อง </w:t>
      </w:r>
      <w:r>
        <w:rPr>
          <w:rFonts w:hint="cs"/>
          <w:cs/>
        </w:rPr>
        <w:t xml:space="preserve">ทั้งนี้ </w:t>
      </w:r>
      <w:r w:rsidR="00E4380E" w:rsidRPr="00EC6FFF">
        <w:rPr>
          <w:cs/>
        </w:rPr>
        <w:t>ธปท. จะไม่ให้ สง. แก้ไขข้อมูลย้อนหลัง และไม่นำไปดำเนินการทางกฎหมาย</w:t>
      </w:r>
    </w:p>
    <w:p w14:paraId="57BBEA80" w14:textId="635B90DD" w:rsidR="007D7503" w:rsidRPr="00EC6FFF" w:rsidRDefault="007D7503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rFonts w:hint="cs"/>
          <w:cs/>
        </w:rPr>
        <w:t xml:space="preserve">การใช้ </w:t>
      </w:r>
      <w:r w:rsidRPr="00EC6FFF">
        <w:t>default value</w:t>
      </w:r>
      <w:r w:rsidRPr="00EC6FFF">
        <w:rPr>
          <w:rFonts w:hint="cs"/>
          <w:cs/>
        </w:rPr>
        <w:t xml:space="preserve"> ในการรายงาน สามารถใช้ได้เฉพาะกรณี</w:t>
      </w:r>
    </w:p>
    <w:p w14:paraId="5090A448" w14:textId="4C617A1B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ข้อมูลตั้งต้น ไม่มีจัดเก็บ หรือเป็นภาระในการปรับระบบ เท่านั้น </w:t>
      </w:r>
    </w:p>
    <w:p w14:paraId="52963D1E" w14:textId="5AC8738C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 </w:t>
      </w:r>
      <w:proofErr w:type="spellStart"/>
      <w:r w:rsidRPr="00EC6FFF">
        <w:t>on going</w:t>
      </w:r>
      <w:proofErr w:type="spellEnd"/>
      <w:r w:rsidR="00BD5536">
        <w:rPr>
          <w:rFonts w:hint="cs"/>
          <w:cs/>
        </w:rPr>
        <w:t xml:space="preserve"> </w:t>
      </w:r>
      <w:r w:rsidR="00BD5536">
        <w:t>/ phasing</w:t>
      </w:r>
      <w:r w:rsidRPr="00EC6FFF">
        <w:t xml:space="preserve"> </w:t>
      </w:r>
      <w:r w:rsidR="002E41BE" w:rsidRPr="00EC6FFF">
        <w:rPr>
          <w:rFonts w:hint="cs"/>
          <w:cs/>
        </w:rPr>
        <w:t>ที่</w:t>
      </w:r>
      <w:r w:rsidRPr="00EC6FFF">
        <w:rPr>
          <w:rFonts w:hint="cs"/>
          <w:cs/>
        </w:rPr>
        <w:t>อยู่ระหว่างการพัฒนา</w:t>
      </w:r>
      <w:r w:rsidR="00BD5536">
        <w:rPr>
          <w:rFonts w:hint="cs"/>
          <w:cs/>
        </w:rPr>
        <w:t>ระบบ</w:t>
      </w:r>
      <w:r w:rsidRPr="00EC6FFF">
        <w:rPr>
          <w:rFonts w:hint="cs"/>
          <w:cs/>
        </w:rPr>
        <w:t>ให้รองรับการรายงาน</w:t>
      </w:r>
      <w:r w:rsidR="00BD5536">
        <w:rPr>
          <w:rFonts w:hint="cs"/>
          <w:cs/>
        </w:rPr>
        <w:t xml:space="preserve"> เท่านั้น</w:t>
      </w:r>
    </w:p>
    <w:p w14:paraId="66FEC5D1" w14:textId="7CF680E4" w:rsidR="00E4380E" w:rsidRPr="00EC6FFF" w:rsidRDefault="00E4380E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cs/>
        </w:rPr>
        <w:t xml:space="preserve">การปรับแก้ไขข้อมูล </w:t>
      </w:r>
      <w:r w:rsidRPr="00EC6FFF">
        <w:t xml:space="preserve">On Going </w:t>
      </w:r>
      <w:r w:rsidRPr="00EC6FFF">
        <w:rPr>
          <w:cs/>
        </w:rPr>
        <w:t xml:space="preserve">ที่รายงานด้วย </w:t>
      </w:r>
      <w:r w:rsidRPr="00EC6FFF">
        <w:t>Default value</w:t>
      </w:r>
      <w:r w:rsidRPr="00EC6FFF">
        <w:rPr>
          <w:rFonts w:hint="cs"/>
          <w:cs/>
        </w:rPr>
        <w:t xml:space="preserve"> </w:t>
      </w:r>
      <w:r w:rsidRPr="00EC6FFF">
        <w:rPr>
          <w:cs/>
        </w:rPr>
        <w:t>(ในช่วงที่ได้รับการผ่อนผัน)</w:t>
      </w:r>
    </w:p>
    <w:p w14:paraId="56F7C109" w14:textId="223FC9A0" w:rsidR="00E4380E" w:rsidRPr="00EC6FFF" w:rsidRDefault="00E4380E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cs/>
        </w:rPr>
        <w:t>สง. ที่ระบบงานยังไม่มีการเก็บข้อมูล หรือ มีข้อมูลที่ยังไม่ทันสมัยเป็นปัจจุบันสามารถส่งค่าที่กำหนด (</w:t>
      </w:r>
      <w:r w:rsidRPr="00EC6FFF">
        <w:t xml:space="preserve">Default Value) </w:t>
      </w:r>
      <w:r w:rsidR="002E41BE" w:rsidRPr="00EC6FFF">
        <w:rPr>
          <w:rFonts w:hint="cs"/>
          <w:cs/>
        </w:rPr>
        <w:t>ที่ ธปท. กำหนดเท่านั้น</w:t>
      </w:r>
      <w:r w:rsidRPr="00EC6FFF">
        <w:t> </w:t>
      </w:r>
      <w:r w:rsidRPr="00EC6FFF">
        <w:rPr>
          <w:cs/>
        </w:rPr>
        <w:t xml:space="preserve">แต่หากต่อมาระบบงานของ สง. มีการ </w:t>
      </w:r>
      <w:r w:rsidRPr="00EC6FFF">
        <w:t xml:space="preserve">update </w:t>
      </w:r>
      <w:r w:rsidRPr="00EC6FFF">
        <w:rPr>
          <w:cs/>
        </w:rPr>
        <w:t>ข้อมูลเป็นปัจจุบันแล้วก็ควรรายงานข้อมูลดังกล่าว (</w:t>
      </w:r>
      <w:r w:rsidRPr="00EC6FFF">
        <w:t xml:space="preserve">business change) </w:t>
      </w:r>
      <w:r w:rsidRPr="00EC6FFF">
        <w:rPr>
          <w:cs/>
        </w:rPr>
        <w:t xml:space="preserve">ใน </w:t>
      </w:r>
      <w:r w:rsidRPr="00EC6FFF">
        <w:t xml:space="preserve">RDT </w:t>
      </w:r>
      <w:r w:rsidRPr="00EC6FFF">
        <w:rPr>
          <w:cs/>
        </w:rPr>
        <w:t>โดยทันที และ ควรทยอยปรับปรุงระบบให้มีการจัดเก็บค่าที่ถูกต้องครบถ้วนในระยะต่อไป</w:t>
      </w:r>
    </w:p>
    <w:p w14:paraId="0426C44A" w14:textId="4B2D7B26" w:rsidR="002E41BE" w:rsidRPr="00EC6FFF" w:rsidRDefault="002E41BE" w:rsidP="002E41BE">
      <w:pPr>
        <w:spacing w:before="120" w:after="0" w:line="240" w:lineRule="auto"/>
        <w:ind w:firstLine="720"/>
      </w:pPr>
      <w:r w:rsidRPr="00EC6FFF">
        <w:rPr>
          <w:cs/>
        </w:rPr>
        <w:t>หาก</w:t>
      </w:r>
      <w:r w:rsidRPr="00EC6FFF">
        <w:rPr>
          <w:rFonts w:hint="cs"/>
          <w:cs/>
        </w:rPr>
        <w:t>ข้อมูล</w:t>
      </w:r>
      <w:r w:rsidRPr="00EC6FFF">
        <w:rPr>
          <w:cs/>
        </w:rPr>
        <w:t xml:space="preserve">เดิมที่เคยส่งค่า </w:t>
      </w:r>
      <w:r w:rsidRPr="00EC6FFF">
        <w:t xml:space="preserve">default value </w:t>
      </w:r>
      <w:r w:rsidRPr="00EC6FFF">
        <w:rPr>
          <w:cs/>
        </w:rPr>
        <w:t xml:space="preserve">ให้ ธปท. มี </w:t>
      </w:r>
      <w:r w:rsidRPr="00EC6FFF">
        <w:t xml:space="preserve">update </w:t>
      </w:r>
      <w:r w:rsidRPr="00EC6FFF">
        <w:rPr>
          <w:cs/>
        </w:rPr>
        <w:t xml:space="preserve">ข้อมูล ขอให้ส่งค่า </w:t>
      </w:r>
      <w:r w:rsidRPr="00EC6FFF">
        <w:t xml:space="preserve">update </w:t>
      </w:r>
      <w:r w:rsidRPr="00EC6FFF">
        <w:rPr>
          <w:cs/>
        </w:rPr>
        <w:t>ให้ ธปท. ให้สอดคล้องกันด้วย เพื่อให้ ธปท. สามารถนำไปใช้งาน อ้างอิงและสื่อสารได้ตรงกับ สง. ได้ถูกต้อง</w:t>
      </w:r>
    </w:p>
    <w:p w14:paraId="79B55580" w14:textId="77777777" w:rsidR="00E4380E" w:rsidRPr="00803BE3" w:rsidRDefault="00E4380E" w:rsidP="00E4380E">
      <w:pPr>
        <w:spacing w:line="240" w:lineRule="auto"/>
        <w:rPr>
          <w:b/>
          <w:bCs/>
          <w:highlight w:val="yellow"/>
        </w:rPr>
      </w:pPr>
    </w:p>
    <w:p w14:paraId="02D7145B" w14:textId="135BC050" w:rsidR="00BE6566" w:rsidRDefault="00BE6566" w:rsidP="00E4380E">
      <w:pPr>
        <w:spacing w:line="240" w:lineRule="auto"/>
        <w:rPr>
          <w:b/>
          <w:bCs/>
          <w:cs/>
        </w:rPr>
      </w:pPr>
      <w:r>
        <w:rPr>
          <w:b/>
          <w:bCs/>
        </w:rPr>
        <w:t xml:space="preserve">Terminology </w:t>
      </w:r>
      <w:r>
        <w:rPr>
          <w:rFonts w:hint="cs"/>
          <w:b/>
          <w:bCs/>
          <w:cs/>
        </w:rPr>
        <w:t>ในเอกสาร</w:t>
      </w:r>
    </w:p>
    <w:p w14:paraId="7685A5B9" w14:textId="47406DB5" w:rsidR="00150E11" w:rsidRPr="00EC6FFF" w:rsidRDefault="00BE6566" w:rsidP="00150E11">
      <w:pPr>
        <w:spacing w:after="0" w:line="240" w:lineRule="auto"/>
        <w:ind w:left="2880" w:hanging="2160"/>
      </w:pPr>
      <w:r w:rsidRPr="00BE6566">
        <w:rPr>
          <w:rFonts w:hint="cs"/>
          <w:cs/>
        </w:rPr>
        <w:t>ข้อมูลตั้งต้น (</w:t>
      </w:r>
      <w:r w:rsidRPr="00BE6566">
        <w:t>Initial</w:t>
      </w:r>
      <w:r w:rsidRPr="00BE6566">
        <w:rPr>
          <w:rFonts w:hint="cs"/>
          <w:cs/>
        </w:rPr>
        <w:t xml:space="preserve">) </w:t>
      </w:r>
      <w:r w:rsidRPr="00BE6566">
        <w:t xml:space="preserve">: </w:t>
      </w:r>
      <w:r w:rsidRPr="00BE6566">
        <w:tab/>
      </w:r>
      <w:r w:rsidR="00150E11">
        <w:rPr>
          <w:rFonts w:hint="cs"/>
          <w:cs/>
        </w:rPr>
        <w:t xml:space="preserve">ข้อมูลของบัญชี </w:t>
      </w:r>
      <w:r w:rsidR="00150E11">
        <w:t xml:space="preserve">/ </w:t>
      </w:r>
      <w:r w:rsidR="00150E11">
        <w:rPr>
          <w:rFonts w:hint="cs"/>
          <w:cs/>
        </w:rPr>
        <w:t xml:space="preserve">ลูกหนี้ </w:t>
      </w:r>
      <w:r w:rsidR="00150E11">
        <w:t>/</w:t>
      </w:r>
      <w:r w:rsidR="00150E11">
        <w:rPr>
          <w:rFonts w:hint="cs"/>
          <w:cs/>
        </w:rPr>
        <w:t xml:space="preserve"> วงเงิน ที่มีสถานะ </w:t>
      </w:r>
      <w:r w:rsidR="00150E11">
        <w:t>Active</w:t>
      </w:r>
      <w:r w:rsidR="00150E11" w:rsidRPr="00EC6FFF">
        <w:rPr>
          <w:rFonts w:hint="cs"/>
          <w:cs/>
        </w:rPr>
        <w:t xml:space="preserve"> </w:t>
      </w:r>
      <w:r w:rsidR="00150E11" w:rsidRPr="00581456">
        <w:rPr>
          <w:rFonts w:hint="cs"/>
          <w:u w:val="single"/>
          <w:cs/>
        </w:rPr>
        <w:t>ก่อน</w:t>
      </w:r>
      <w:r w:rsidR="00150E11" w:rsidRPr="00EC6FFF">
        <w:rPr>
          <w:rFonts w:hint="cs"/>
          <w:cs/>
        </w:rPr>
        <w:t xml:space="preserve">วันที่เริ่มรายงานข้อมูล </w:t>
      </w:r>
      <w:r w:rsidR="00150E11" w:rsidRPr="00EC6FFF">
        <w:t>RDT</w:t>
      </w:r>
      <w:r w:rsidR="00581456">
        <w:rPr>
          <w:rFonts w:hint="cs"/>
          <w:cs/>
        </w:rPr>
        <w:t xml:space="preserve"> </w:t>
      </w:r>
      <w:r w:rsidR="00A32976">
        <w:t>C</w:t>
      </w:r>
      <w:r w:rsidR="00581456">
        <w:t>redit</w:t>
      </w:r>
    </w:p>
    <w:p w14:paraId="4EA5F999" w14:textId="3BBF0DA0" w:rsidR="00BE6566" w:rsidRPr="00BE6566" w:rsidRDefault="00BE6566" w:rsidP="00BE6566">
      <w:pPr>
        <w:spacing w:after="0" w:line="240" w:lineRule="auto"/>
        <w:ind w:left="2880" w:hanging="2160"/>
        <w:rPr>
          <w:cs/>
        </w:rPr>
      </w:pPr>
      <w:r>
        <w:t xml:space="preserve">On going / </w:t>
      </w:r>
      <w:proofErr w:type="gramStart"/>
      <w:r>
        <w:t>Phasing :</w:t>
      </w:r>
      <w:proofErr w:type="gramEnd"/>
      <w:r>
        <w:tab/>
      </w:r>
      <w:r w:rsidR="00581456">
        <w:rPr>
          <w:rFonts w:hint="cs"/>
          <w:cs/>
        </w:rPr>
        <w:t xml:space="preserve">ข้อมูลของบัญชี </w:t>
      </w:r>
      <w:r w:rsidR="00581456">
        <w:t xml:space="preserve">/ </w:t>
      </w:r>
      <w:r w:rsidR="00581456">
        <w:rPr>
          <w:rFonts w:hint="cs"/>
          <w:cs/>
        </w:rPr>
        <w:t xml:space="preserve">ลูกหนี้ </w:t>
      </w:r>
      <w:r w:rsidR="00581456">
        <w:t>/</w:t>
      </w:r>
      <w:r w:rsidR="00581456">
        <w:rPr>
          <w:rFonts w:hint="cs"/>
          <w:cs/>
        </w:rPr>
        <w:t xml:space="preserve"> วงเงิน ที่เกิดขึ้น</w:t>
      </w:r>
      <w:r w:rsidR="00581456" w:rsidRPr="00681BEF">
        <w:rPr>
          <w:rFonts w:hint="cs"/>
          <w:u w:val="single"/>
          <w:cs/>
        </w:rPr>
        <w:t>หลัง</w:t>
      </w:r>
      <w:r w:rsidR="00581456">
        <w:rPr>
          <w:rFonts w:hint="cs"/>
          <w:cs/>
        </w:rPr>
        <w:t xml:space="preserve">จากที่เริ่มรายงาน </w:t>
      </w:r>
      <w:r w:rsidR="00581456">
        <w:t xml:space="preserve">RDT </w:t>
      </w:r>
      <w:r w:rsidR="00A32976">
        <w:t>C</w:t>
      </w:r>
      <w:r w:rsidR="00581456">
        <w:t xml:space="preserve">redit </w:t>
      </w:r>
      <w:r w:rsidR="00581456">
        <w:rPr>
          <w:rFonts w:hint="cs"/>
          <w:cs/>
        </w:rPr>
        <w:t>แล้ว</w:t>
      </w:r>
    </w:p>
    <w:p w14:paraId="42F5FAE7" w14:textId="77777777" w:rsidR="00BE6566" w:rsidRDefault="00BE6566" w:rsidP="00E4380E">
      <w:pPr>
        <w:spacing w:line="240" w:lineRule="auto"/>
        <w:rPr>
          <w:b/>
          <w:bCs/>
          <w:cs/>
        </w:rPr>
      </w:pPr>
    </w:p>
    <w:p w14:paraId="3C9E0A88" w14:textId="43E2EB96" w:rsidR="00E4380E" w:rsidRPr="00EC6FFF" w:rsidRDefault="00A97B83" w:rsidP="00E4380E">
      <w:pPr>
        <w:spacing w:line="240" w:lineRule="auto"/>
        <w:rPr>
          <w:b/>
          <w:bCs/>
          <w:cs/>
        </w:rPr>
      </w:pPr>
      <w:r w:rsidRPr="00EC6FFF">
        <w:rPr>
          <w:b/>
          <w:bCs/>
        </w:rPr>
        <w:t xml:space="preserve">Terminology </w:t>
      </w:r>
      <w:r w:rsidR="00E4380E" w:rsidRPr="00EC6FFF">
        <w:rPr>
          <w:rFonts w:hint="cs"/>
          <w:b/>
          <w:bCs/>
          <w:cs/>
        </w:rPr>
        <w:t xml:space="preserve">การส่งข้อมูล </w:t>
      </w:r>
      <w:r w:rsidR="00E4380E" w:rsidRPr="00EC6FFF">
        <w:rPr>
          <w:b/>
          <w:bCs/>
        </w:rPr>
        <w:t>I</w:t>
      </w:r>
      <w:r w:rsidR="00BE6566">
        <w:rPr>
          <w:b/>
          <w:bCs/>
        </w:rPr>
        <w:t>nitial</w:t>
      </w:r>
    </w:p>
    <w:p w14:paraId="1606E724" w14:textId="53E369EE" w:rsidR="00E4380E" w:rsidRPr="00EC6FFF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ส่งข้อมูลสถานะปัจจุบัน : </w:t>
      </w:r>
      <w:r w:rsidR="003C41C5">
        <w:tab/>
      </w:r>
      <w:r w:rsidRPr="00EC6FFF">
        <w:rPr>
          <w:rFonts w:hint="cs"/>
          <w:cs/>
        </w:rPr>
        <w:t>ส่งสถานะ</w:t>
      </w:r>
      <w:r w:rsidR="00E01603" w:rsidRPr="00EC6FFF">
        <w:rPr>
          <w:rFonts w:hint="cs"/>
          <w:cs/>
        </w:rPr>
        <w:t>ตั้งต้น</w:t>
      </w:r>
      <w:r w:rsidR="003C41C5">
        <w:t xml:space="preserve"> </w:t>
      </w:r>
      <w:r w:rsidR="003C41C5">
        <w:rPr>
          <w:rFonts w:hint="cs"/>
          <w:cs/>
        </w:rPr>
        <w:t>สำหรับ</w:t>
      </w:r>
      <w:r w:rsidR="003C41C5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>Active</w:t>
      </w:r>
      <w:r w:rsidR="00E01603" w:rsidRPr="00EC6FFF">
        <w:rPr>
          <w:rFonts w:hint="cs"/>
          <w:cs/>
        </w:rPr>
        <w:t xml:space="preserve"> ก่อน</w:t>
      </w:r>
      <w:r w:rsidRPr="00EC6FFF">
        <w:rPr>
          <w:rFonts w:hint="cs"/>
          <w:cs/>
        </w:rPr>
        <w:t xml:space="preserve">วันที่เริ่มรายงานข้อมูล </w:t>
      </w:r>
      <w:r w:rsidRPr="00EC6FFF">
        <w:t>RDT</w:t>
      </w:r>
      <w:r w:rsidR="00A32976">
        <w:rPr>
          <w:rFonts w:hint="cs"/>
          <w:cs/>
        </w:rPr>
        <w:t xml:space="preserve"> </w:t>
      </w:r>
      <w:r w:rsidR="00A32976">
        <w:t>Credit</w:t>
      </w:r>
    </w:p>
    <w:p w14:paraId="21DDFA7D" w14:textId="30215685" w:rsidR="00E4380E" w:rsidRPr="00EC6FFF" w:rsidRDefault="00E4380E" w:rsidP="00E01603">
      <w:pPr>
        <w:spacing w:after="0" w:line="240" w:lineRule="auto"/>
        <w:ind w:left="720"/>
      </w:pPr>
      <w:r w:rsidRPr="00EC6FFF">
        <w:rPr>
          <w:cs/>
        </w:rPr>
        <w:t xml:space="preserve">ไม่ต้องส่ง </w:t>
      </w:r>
      <w:r w:rsidRPr="00EC6FFF">
        <w:t xml:space="preserve">Initial Data : </w:t>
      </w:r>
      <w:r w:rsidR="003C41C5">
        <w:tab/>
      </w:r>
      <w:r w:rsidRPr="00EC6FFF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BDF5FE8" w14:textId="3223948E" w:rsidR="00E4380E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ย้อนหลัง </w:t>
      </w:r>
      <w:r w:rsidRPr="00EC6FFF">
        <w:t xml:space="preserve">3 </w:t>
      </w:r>
      <w:r w:rsidRPr="00C91C3B">
        <w:rPr>
          <w:cs/>
        </w:rPr>
        <w:t xml:space="preserve">ปี / </w:t>
      </w:r>
      <w:r w:rsidRPr="00C91C3B">
        <w:t xml:space="preserve">5 </w:t>
      </w:r>
      <w:r w:rsidRPr="00C91C3B">
        <w:rPr>
          <w:cs/>
        </w:rPr>
        <w:t>ปี</w:t>
      </w:r>
      <w:r w:rsidR="00691293" w:rsidRPr="00C91C3B">
        <w:rPr>
          <w:rFonts w:hint="cs"/>
          <w:cs/>
        </w:rPr>
        <w:t xml:space="preserve"> </w:t>
      </w:r>
      <w:r w:rsidR="00691293" w:rsidRPr="00C91C3B">
        <w:t xml:space="preserve">/ </w:t>
      </w:r>
      <w:r w:rsidR="00691293" w:rsidRPr="00C91C3B">
        <w:rPr>
          <w:rFonts w:hint="cs"/>
          <w:cs/>
        </w:rPr>
        <w:t>งวด</w:t>
      </w:r>
      <w:r w:rsidR="00BC1D99" w:rsidRPr="00C91C3B">
        <w:rPr>
          <w:rFonts w:hint="cs"/>
          <w:cs/>
        </w:rPr>
        <w:t xml:space="preserve"> ม</w:t>
      </w:r>
      <w:r w:rsidR="00BC1D99" w:rsidRPr="00C91C3B">
        <w:t>.</w:t>
      </w:r>
      <w:r w:rsidR="00BC1D99" w:rsidRPr="00C91C3B">
        <w:rPr>
          <w:rFonts w:hint="cs"/>
          <w:cs/>
        </w:rPr>
        <w:t>ค</w:t>
      </w:r>
      <w:r w:rsidR="00BC1D99" w:rsidRPr="00C91C3B">
        <w:t>. 64</w:t>
      </w:r>
      <w:r w:rsidR="003C41C5" w:rsidRPr="00C91C3B">
        <w:t xml:space="preserve"> : </w:t>
      </w:r>
      <w:r w:rsidR="003C41C5" w:rsidRPr="00C91C3B">
        <w:tab/>
      </w:r>
      <w:r w:rsidR="003C41C5" w:rsidRPr="00C91C3B">
        <w:rPr>
          <w:rFonts w:hint="cs"/>
          <w:cs/>
        </w:rPr>
        <w:t xml:space="preserve">ส่งรายละเอียดย้อนหลัง </w:t>
      </w:r>
      <w:r w:rsidR="003C41C5" w:rsidRPr="00C91C3B">
        <w:t xml:space="preserve">3 </w:t>
      </w:r>
      <w:r w:rsidR="003C41C5" w:rsidRPr="00C91C3B">
        <w:rPr>
          <w:rFonts w:hint="cs"/>
          <w:cs/>
        </w:rPr>
        <w:t xml:space="preserve">ปี หรือ </w:t>
      </w:r>
      <w:r w:rsidR="003C41C5" w:rsidRPr="00C91C3B">
        <w:t xml:space="preserve">5 </w:t>
      </w:r>
      <w:r w:rsidR="003C41C5" w:rsidRPr="00C91C3B">
        <w:rPr>
          <w:rFonts w:hint="cs"/>
          <w:cs/>
        </w:rPr>
        <w:t>ปี</w:t>
      </w:r>
      <w:r w:rsidR="00BC1D99" w:rsidRPr="00C91C3B">
        <w:rPr>
          <w:rFonts w:hint="cs"/>
          <w:cs/>
        </w:rPr>
        <w:t xml:space="preserve"> หรือตั้งต้นงวด </w:t>
      </w:r>
      <w:r w:rsidR="00CC2B95" w:rsidRPr="00C91C3B">
        <w:rPr>
          <w:rFonts w:hint="cs"/>
          <w:cs/>
        </w:rPr>
        <w:t>ม</w:t>
      </w:r>
      <w:r w:rsidR="00CC2B95" w:rsidRPr="00C91C3B">
        <w:t>.</w:t>
      </w:r>
      <w:r w:rsidR="00CC2B95" w:rsidRPr="00C91C3B">
        <w:rPr>
          <w:rFonts w:hint="cs"/>
          <w:cs/>
        </w:rPr>
        <w:t>ค</w:t>
      </w:r>
      <w:r w:rsidR="00CC2B95" w:rsidRPr="00C91C3B">
        <w:t>. 64</w:t>
      </w:r>
      <w:r w:rsidR="003C41C5" w:rsidRPr="00C91C3B">
        <w:rPr>
          <w:rFonts w:hint="cs"/>
          <w:cs/>
        </w:rPr>
        <w:t xml:space="preserve"> สำหรับ</w:t>
      </w:r>
      <w:r w:rsidR="003C41C5" w:rsidRPr="00C91C3B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 xml:space="preserve">Active </w:t>
      </w:r>
      <w:r w:rsidR="003C41C5" w:rsidRPr="00EC6FFF">
        <w:rPr>
          <w:rFonts w:hint="cs"/>
          <w:cs/>
        </w:rPr>
        <w:t xml:space="preserve">ก่อนวันที่เริ่มรายงานข้อมูล </w:t>
      </w:r>
      <w:r w:rsidR="003C41C5" w:rsidRPr="00EC6FFF">
        <w:t>RDT</w:t>
      </w:r>
      <w:r w:rsidR="00A32976">
        <w:t xml:space="preserve"> Credit</w:t>
      </w:r>
    </w:p>
    <w:p w14:paraId="6E96A1E9" w14:textId="06760997" w:rsidR="00E01603" w:rsidRPr="00803BE3" w:rsidRDefault="00E01603">
      <w:pPr>
        <w:rPr>
          <w:bCs/>
        </w:rPr>
      </w:pPr>
      <w:r w:rsidRPr="00803BE3">
        <w:rPr>
          <w:bCs/>
        </w:rPr>
        <w:br w:type="page"/>
      </w:r>
    </w:p>
    <w:p w14:paraId="5BEBF238" w14:textId="58DC52F9" w:rsidR="00E01603" w:rsidRPr="00803BE3" w:rsidRDefault="00E01603" w:rsidP="00E01603">
      <w:pPr>
        <w:pStyle w:val="Heading1"/>
        <w:spacing w:before="120" w:after="120" w:line="240" w:lineRule="auto"/>
        <w:ind w:left="288" w:hanging="144"/>
        <w:rPr>
          <w:bCs w:val="0"/>
        </w:rPr>
      </w:pPr>
      <w:bookmarkStart w:id="7" w:name="_Toc125035597"/>
      <w:r w:rsidRPr="00803BE3">
        <w:rPr>
          <w:bCs w:val="0"/>
        </w:rPr>
        <w:t>Data Entity Initial Data Submission Summary</w:t>
      </w:r>
      <w:bookmarkEnd w:id="7"/>
      <w:r w:rsidRPr="00803BE3">
        <w:rPr>
          <w:bCs w:val="0"/>
          <w:cs/>
        </w:rPr>
        <w:t xml:space="preserve"> 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1785"/>
        <w:gridCol w:w="1864"/>
        <w:gridCol w:w="1656"/>
        <w:gridCol w:w="1633"/>
        <w:gridCol w:w="1633"/>
        <w:gridCol w:w="1633"/>
      </w:tblGrid>
      <w:tr w:rsidR="00736521" w:rsidRPr="00803BE3" w14:paraId="67BCC2A6" w14:textId="5672E7CD" w:rsidTr="00BD2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9" w:type="pct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5B8451C" w14:textId="77777777" w:rsidR="00736521" w:rsidRPr="00803BE3" w:rsidRDefault="00736521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11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3FF2D4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6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537692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32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</w:tcPr>
          <w:p w14:paraId="11338DA6" w14:textId="0F16DAA3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b w:val="0"/>
                <w:bCs w:val="0"/>
                <w:caps w:val="0"/>
                <w:cs/>
              </w:rPr>
              <w:t xml:space="preserve">การส่งข้อมูล </w:t>
            </w:r>
            <w:r w:rsidRPr="00803BE3">
              <w:rPr>
                <w:b w:val="0"/>
                <w:bCs w:val="0"/>
                <w:caps w:val="0"/>
              </w:rPr>
              <w:t>Initial</w:t>
            </w:r>
          </w:p>
        </w:tc>
      </w:tr>
      <w:tr w:rsidR="00736521" w:rsidRPr="00803BE3" w14:paraId="16A23C56" w14:textId="3E017A5E" w:rsidTr="00BD2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9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C96A8F3" w14:textId="77777777" w:rsidR="00736521" w:rsidRPr="00803BE3" w:rsidRDefault="00736521">
            <w:pPr>
              <w:jc w:val="center"/>
            </w:pPr>
          </w:p>
        </w:tc>
        <w:tc>
          <w:tcPr>
            <w:tcW w:w="11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DC2A2D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AC727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2826F0C6" w14:textId="4C7BADAE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5EC715F5" w14:textId="5BDB855C" w:rsidR="00736521" w:rsidRPr="00736521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36521">
              <w:rPr>
                <w:b w:val="0"/>
                <w:bCs w:val="0"/>
              </w:rPr>
              <w:t>FBG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59C04A74" w14:textId="0011C957" w:rsidR="00736521" w:rsidRPr="001F12DE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F12DE">
              <w:rPr>
                <w:b w:val="0"/>
                <w:bCs w:val="0"/>
                <w:color w:val="FF0000"/>
              </w:rPr>
              <w:t>SFI</w:t>
            </w:r>
          </w:p>
        </w:tc>
      </w:tr>
      <w:tr w:rsidR="00BD22DB" w:rsidRPr="00803BE3" w14:paraId="4761B105" w14:textId="7EB2947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F844E2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1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11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6B43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1 Credit Account</w:t>
            </w:r>
          </w:p>
        </w:tc>
        <w:tc>
          <w:tcPr>
            <w:tcW w:w="6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2D56F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DER_CAC</w:t>
            </w:r>
          </w:p>
        </w:tc>
        <w:tc>
          <w:tcPr>
            <w:tcW w:w="782" w:type="pct"/>
            <w:tcBorders>
              <w:top w:val="single" w:sz="12" w:space="0" w:color="003865"/>
              <w:left w:val="single" w:sz="4" w:space="0" w:color="002060"/>
            </w:tcBorders>
          </w:tcPr>
          <w:p w14:paraId="5B6EDEAE" w14:textId="5C787282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12" w:space="0" w:color="003865"/>
              <w:left w:val="single" w:sz="4" w:space="0" w:color="002060"/>
            </w:tcBorders>
          </w:tcPr>
          <w:p w14:paraId="2CCC0F64" w14:textId="18CDD2D6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12" w:space="0" w:color="003865"/>
              <w:left w:val="single" w:sz="4" w:space="0" w:color="002060"/>
            </w:tcBorders>
          </w:tcPr>
          <w:p w14:paraId="23F609F2" w14:textId="69082F3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A4D2EB0" w14:textId="307DFE7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9D0F7A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0BA0F59" w14:textId="4766736D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2 Credit Account Detail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CEB93F5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DER_CACD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4981AE9" w14:textId="5686C81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E02A972" w14:textId="2B1E2267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C982BB1" w14:textId="7A08F0B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A7651FA" w14:textId="66C458A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E05122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396DBC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3 Credit Card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D7956C0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301E335" w14:textId="04C8B395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E48ADB6" w14:textId="3E1A87E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5895649" w14:textId="440724C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E602D63" w14:textId="5882822A" w:rsidTr="00BD22DB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33C8F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5B1DA8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.4 </w:t>
            </w:r>
            <w:r w:rsidRPr="00803BE3">
              <w:t>Mortgage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19B10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DER_MGL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BAA4685" w14:textId="2355B0F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FDA41DE" w14:textId="3C1A414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1C865D8" w14:textId="611B863E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6399E14" w14:textId="3FD1D15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ABA1D5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1043526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5 Project Finance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977C29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DER_PJF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27178F1" w14:textId="29737842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35CFA34F" w14:textId="1EB4321E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F58B877" w14:textId="77F9D41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1640966" w14:textId="6C59DCAE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B7227B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56AE8D5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.6 </w:t>
            </w:r>
            <w:r w:rsidRPr="00803BE3">
              <w:t>FX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72FA56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DER_FXL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2FA8F9A" w14:textId="4DD9451B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60E82BC" w14:textId="71C98DE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E73F778" w14:textId="464A287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0A729BE" w14:textId="0B073D12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5C94AAC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642804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7 Share Lending Member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040DF51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DER_SHM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3C3FBFE" w14:textId="233D0170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BD2D91C" w14:textId="7E263DA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FBE9D54" w14:textId="25FFE47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5E38616" w14:textId="2ADCFD6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7F9627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5448160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.8</w:t>
            </w:r>
            <w:r w:rsidRPr="00803BE3">
              <w:t xml:space="preserve"> Account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023EE2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DER_ACXAC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D753E4A" w14:textId="766CFD5A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C942378" w14:textId="6AF82C41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AF25C70" w14:textId="64EC13F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966B4D0" w14:textId="396908E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49BBCC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5A50BE1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.9</w:t>
            </w:r>
            <w:r w:rsidRPr="00803BE3">
              <w:t xml:space="preserve"> Policy Adoption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7C5B9C9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DER_PLC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7754862" w14:textId="4E4053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B97310D" w14:textId="677C6291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rFonts w:hint="cs"/>
                <w:cs/>
              </w:rPr>
              <w:t>ย้อนหลังตั้งแต่</w:t>
            </w:r>
            <w:r w:rsidRPr="00736521">
              <w:rPr>
                <w:cs/>
              </w:rPr>
              <w:t>งวด ม.ค. 64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0D87F338" w14:textId="1FB43C0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>
              <w:rPr>
                <w:color w:val="FF0000"/>
              </w:rPr>
              <w:t>5</w:t>
            </w:r>
            <w:r w:rsidRPr="00736521">
              <w:rPr>
                <w:color w:val="FF0000"/>
              </w:rPr>
              <w:t xml:space="preserve">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4184F968" w14:textId="3C30396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43367E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325E8A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10 Grace Period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5C13E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DER_GRPD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7757E8F" w14:textId="14CEDA1E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C781072" w14:textId="582762E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1183044" w14:textId="02D25428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84EFA75" w14:textId="38193EFD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560F33C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3600038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11 Portfolio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4F51964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DER_PRT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9DC023F" w14:textId="5E927B3A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FCA4D9A" w14:textId="7A097CB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B923F90" w14:textId="59F33E3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AFA6F38" w14:textId="10CD0D3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EB56F7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773E9F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1.12 </w:t>
            </w:r>
            <w:r w:rsidRPr="00803BE3">
              <w:t>Product Program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4E39753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A3128E3" w14:textId="348E411A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4FEA8F21" w14:textId="5902B260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5808884" w14:textId="63A7EE2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6DC72E" w14:textId="3B410C08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489A09D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EE3AF2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Debt Restructuring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FC4533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9B89D0E" w14:textId="689C368E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20CE49A" w14:textId="7555A2D8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9777110" w14:textId="3C69056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90E3D49" w14:textId="46DB45D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07EDFD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0E5D1FE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14</w:t>
            </w:r>
            <w:r w:rsidRPr="00803BE3">
              <w:rPr>
                <w:cs/>
              </w:rPr>
              <w:t xml:space="preserve"> </w:t>
            </w:r>
            <w:r w:rsidRPr="00803BE3">
              <w:t>Debt Restructuring Method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59EC07C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DER_DRM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64B126A" w14:textId="489FC240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1902317" w14:textId="6B806645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5130D97" w14:textId="2401C83E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94095BD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A7A6086" w14:textId="77777777" w:rsidR="00BD22DB" w:rsidRPr="00803BE3" w:rsidRDefault="00BD22DB" w:rsidP="008E35A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3D5E718" w14:textId="5236BDAE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1F32">
              <w:rPr>
                <w:color w:val="FF0000"/>
              </w:rPr>
              <w:t>1.15 Public Service Project Account and Policy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00F6B91" w14:textId="5B3FB5BA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1F32">
              <w:rPr>
                <w:color w:val="FF0000"/>
              </w:rPr>
              <w:t>DER_PSP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A9E9097" w14:textId="71DFF2AB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</w:rPr>
              <w:t>-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01DAE85" w14:textId="376D8BD3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</w:rPr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DBD10F7" w14:textId="05ED8C8C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  <w:cs/>
              </w:rPr>
              <w:t xml:space="preserve">ย้อนหลัง </w:t>
            </w:r>
            <w:r w:rsidRPr="00CC1F32">
              <w:rPr>
                <w:color w:val="FF0000"/>
              </w:rPr>
              <w:t xml:space="preserve">5 </w:t>
            </w:r>
            <w:r w:rsidRPr="00CC1F32">
              <w:rPr>
                <w:color w:val="FF0000"/>
                <w:cs/>
              </w:rPr>
              <w:t>ปี</w:t>
            </w:r>
          </w:p>
        </w:tc>
      </w:tr>
      <w:tr w:rsidR="00BD22DB" w:rsidRPr="00803BE3" w14:paraId="08E5F5FF" w14:textId="3C5AB08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2CE644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2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E8B97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1 Application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5204912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72A040E1" w14:textId="13855686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5667D9E1" w14:textId="078EF50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E33701A" w14:textId="736BBB5A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F638711" w14:textId="36DA160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91AEDA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91C44D0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2 Application Customer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C889FEC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06C220F" w14:textId="7D5514C3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921036D" w14:textId="125B58E7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78C8421" w14:textId="06FF5AD1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4D907D1" w14:textId="72A731C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418D6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5DAE71C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.3</w:t>
            </w:r>
            <w:r w:rsidRPr="00803BE3">
              <w:t xml:space="preserve"> Application Purpose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9E10193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8064D87" w14:textId="440A84F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4D7F4C9" w14:textId="556E4858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32ECF68" w14:textId="0D4BC5C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29C09BF6" w14:textId="73B6B164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50D9340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4D6CC2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4 Application Lending Business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F63B096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DER_APPLB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E7A6D52" w14:textId="629C9308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D285FA7" w14:textId="02DA3B2E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2C02F3B" w14:textId="2EEFA343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794DED9" w14:textId="52D6F41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D2BF68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A9E2BF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5 Application Loan Type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091A57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DER_APPLT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5444841" w14:textId="2BC191CB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6335E41" w14:textId="091CF3B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B5EC437" w14:textId="3A5702C1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02393EE" w14:textId="4BE9158D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053600C7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C892E3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6 Application Status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0B7B19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DER_APPS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6225686A" w14:textId="3C02E433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07F56403" w14:textId="36BE2FBD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47ECAFEB" w14:textId="37116F8B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2499DD4" w14:textId="62E7CDA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14:paraId="7FEF011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3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0A350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1</w:t>
            </w:r>
            <w:r w:rsidRPr="00803BE3">
              <w:rPr>
                <w:cs/>
              </w:rPr>
              <w:t xml:space="preserve"> </w:t>
            </w:r>
            <w:r w:rsidRPr="00803BE3">
              <w:t>Collateral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A08397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9E506FB" w14:textId="2E9C498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2109BAA6" w14:textId="393A2CF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1C9188B" w14:textId="32F101A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10DACF2" w14:textId="0FBECB3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D38B54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38ED73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2 Collateral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9E3D0FF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DER_COLID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3D582F5" w14:textId="3CBDC724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3CB8CDB" w14:textId="07DC871B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586B4CE" w14:textId="62D8916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6785174D" w14:textId="776341A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14B0A5B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7D33E1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3 Land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E01F0E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DER_LND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B8424D1" w14:textId="578D76A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76E627F" w14:textId="0A1471C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5DA3C9F" w14:textId="294EBEF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05535DE" w14:textId="65C4596F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7DBD9B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83BF4C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4 Building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F2B6D0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DER_BLD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001CE55" w14:textId="690E0F4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D9D5649" w14:textId="15C3D00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8A7D67C" w14:textId="4D00B317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31A4137" w14:textId="54A55FD1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40007F2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E1C073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5 Real Estate Relationship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44E8ED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DER_RER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4CACCAA" w14:textId="5B6D077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92FA649" w14:textId="7E20980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759B32F" w14:textId="2EE35D6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83DA91" w14:textId="69994164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144C24E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5DF16AF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6</w:t>
            </w:r>
            <w:r w:rsidRPr="00803BE3">
              <w:rPr>
                <w:cs/>
              </w:rPr>
              <w:t xml:space="preserve"> </w:t>
            </w:r>
            <w:r w:rsidRPr="00803BE3">
              <w:t>Collateral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A760413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DER_CVG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C873834" w14:textId="00C50115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3EC7DC8" w14:textId="21B7177D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76E7B7C" w14:textId="6382653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15F7EAE" w14:textId="13D6D9F3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F649E93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2246C8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7</w:t>
            </w:r>
            <w:r w:rsidRPr="00803BE3">
              <w:rPr>
                <w:cs/>
              </w:rPr>
              <w:t xml:space="preserve"> </w:t>
            </w:r>
            <w:r w:rsidRPr="00803BE3">
              <w:t>Valuation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A6566D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DER_VAL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F281FF9" w14:textId="20C73EB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31137C40" w14:textId="080CE47D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47403D6" w14:textId="1C730A4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FED6E07" w14:textId="03222F9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78BB05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4F9500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8 Guarantor or Endorser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B80D705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DER_GE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8C59B8E" w14:textId="16BE0C9D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2F3A1CE" w14:textId="71A64D3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188F565" w14:textId="045D8728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50AB8E9" w14:textId="16452101" w:rsidTr="00BD22DB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42A2DB6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CC80EF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9 Pledge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F28F3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DER_PVG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16E06E0" w14:textId="13F69401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313BA85" w14:textId="13ED7E4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50FEE24" w14:textId="1316C2B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7B86EEA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0B50D6A" w14:textId="77777777" w:rsidR="00BD22DB" w:rsidRPr="00803BE3" w:rsidRDefault="00BD22DB" w:rsidP="00182035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CD08CE0" w14:textId="4184154A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3.10 Vehicle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7B94064" w14:textId="033198D8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DER_VEH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8E8466C" w14:textId="51881751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1E26E16" w14:textId="6CF35A96" w:rsidR="00BD22DB" w:rsidRPr="00736521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06A5F519" w14:textId="4EE7165E" w:rsidR="00BD22DB" w:rsidRPr="00736521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394C6D17" w14:textId="2841B4C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7648E1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AC2B8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.1</w:t>
            </w:r>
            <w:r w:rsidRPr="00803BE3">
              <w:t xml:space="preserve"> Counterparty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30F8B3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DER_CPID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065D0318" w14:textId="3B90A0C2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0F89817E" w14:textId="1912BD0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BC222BE" w14:textId="6B383D9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15748F3B" w14:textId="311E334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401CCC2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4190EF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2 Juristic Counterparty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60B19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DER_JCP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889B1BE" w14:textId="3673F923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D0F3135" w14:textId="7EEA1E0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EA1E1DD" w14:textId="679EDD2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C423B5F" w14:textId="0230446D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33A78FAB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E3F66A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3 Ordinary Counterparty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5275E8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DER_OCP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7381F934" w14:textId="1A297235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73DE1CA8" w14:textId="768E57F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10BDBD87" w14:textId="54964C20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17547E7" w14:textId="377E1E7C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3EC928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BE889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4 Business Loan Profile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98B7F73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DER_BLP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7A509C9" w14:textId="430F2176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28694BBD" w14:textId="4DD0A65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C6458DB" w14:textId="24F33B3F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3D62CF24" w14:textId="705CB6A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B542144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58CF7F5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5 Personal Loan Profile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C114C1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DER_PLP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EA00EC0" w14:textId="36838D4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A320E8E" w14:textId="588975AC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FD7F179" w14:textId="2234AEA3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2F214E4" w14:textId="11C8AAC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2B1676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AD9A826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6 Relationship to Reporter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B1494B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DER_RTR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F9930CD" w14:textId="6FCF955C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AA37E3E" w14:textId="4A882460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A4B52D4" w14:textId="4F13E8D2" w:rsidR="00BD22DB" w:rsidRPr="001D7C5E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D7C5E">
              <w:rPr>
                <w:color w:val="FF0000"/>
              </w:rPr>
              <w:t>-</w:t>
            </w:r>
          </w:p>
        </w:tc>
      </w:tr>
      <w:tr w:rsidR="00BD22DB" w:rsidRPr="00803BE3" w14:paraId="19B95504" w14:textId="779F639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C1868B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F76E27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7 Counterparty Entity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D9E37E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DER_CPEN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7F91578" w14:textId="09A1EFF3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0A1EDB8" w14:textId="019BF762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8BD0049" w14:textId="11697A19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B97F762" w14:textId="193989BA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5FF4BA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E0701CA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8 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DDC8969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090519F" w14:textId="247EE4C4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B9ED177" w14:textId="3D58E76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F65569F" w14:textId="167DCE3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DEC2150" w14:textId="732B6021" w:rsidTr="00BD22DB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FFA5466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184B92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9</w:t>
            </w:r>
            <w:r w:rsidRPr="00803BE3">
              <w:rPr>
                <w:cs/>
              </w:rPr>
              <w:t xml:space="preserve"> </w:t>
            </w:r>
            <w:r w:rsidRPr="00803BE3">
              <w:t>Counterparty</w:t>
            </w:r>
            <w:r w:rsidRPr="00803BE3">
              <w:rPr>
                <w:cs/>
              </w:rPr>
              <w:t xml:space="preserve"> </w:t>
            </w:r>
            <w:r w:rsidRPr="00803BE3">
              <w:t>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BC0D16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DER_CPDG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F2D74F0" w14:textId="331B027A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581CEA0" w14:textId="1519DAE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213C839" w14:textId="735D42E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956EC68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D3A1550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8505908" w14:textId="28D8188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4.10 Mortgagor x Pledger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D745FE0" w14:textId="6A3FCD06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DER_MXP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48ED14A" w14:textId="6660DCC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5FFF792" w14:textId="588DB19D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7C98743" w14:textId="17D6889E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2AA0E19" w14:textId="77777777" w:rsidTr="00BD22DB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D9FDFE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95D4ABB" w14:textId="0532A0EF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00B050"/>
              </w:rPr>
              <w:t>4.11 Credit Accessibility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B08A931" w14:textId="2CA94861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00B050"/>
              </w:rPr>
              <w:t>DER_CA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64FC506" w14:textId="1E316B4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CC1F32">
              <w:rPr>
                <w:color w:val="00B05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D46335A" w14:textId="45522AF0" w:rsidR="00BD22DB" w:rsidRPr="00CC1F32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C1F32">
              <w:rPr>
                <w:color w:val="00B050"/>
              </w:rPr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92CB1B3" w14:textId="7C461F9C" w:rsidR="00BD22DB" w:rsidRPr="00CC1F32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C1F32">
              <w:rPr>
                <w:color w:val="00B050"/>
              </w:rPr>
              <w:t>-</w:t>
            </w:r>
          </w:p>
        </w:tc>
      </w:tr>
      <w:tr w:rsidR="00BD22DB" w:rsidRPr="00803BE3" w14:paraId="0BD9F4CE" w14:textId="6D10C75E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7D2FA71" w14:textId="77777777" w:rsidR="00BD22DB" w:rsidRPr="00803BE3" w:rsidRDefault="00BD22DB" w:rsidP="00DE3987">
            <w:r w:rsidRPr="00803BE3">
              <w:rPr>
                <w:b w:val="0"/>
                <w:bCs w:val="0"/>
                <w:caps w:val="0"/>
              </w:rPr>
              <w:t>5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 xml:space="preserve">Credit Line and </w:t>
            </w:r>
          </w:p>
          <w:p w14:paraId="36C6B2EF" w14:textId="73DEC632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FCB4F7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1 Credit Line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5B5785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0DD6FDF9" w14:textId="2E3AE2E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5D3C94E4" w14:textId="260C8B7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37BD5C1B" w14:textId="5BDDD00C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B7F4371" w14:textId="5D84EE0E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39130EB" w14:textId="6C5B29CC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340E760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.2</w:t>
            </w:r>
            <w:r w:rsidRPr="00803BE3">
              <w:t xml:space="preserve"> Credit Line Loan Type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9D3798F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DER_CLLT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30EB3C91" w14:textId="241F96EE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4C7EA478" w14:textId="4A4F4586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4FAD6B8C" w14:textId="678334B3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1E2A4167" w14:textId="694F675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auto"/>
          </w:tcPr>
          <w:p w14:paraId="6C4B2BC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1ADC4AF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3 Credit Line</w:t>
            </w:r>
            <w:r w:rsidRPr="00803BE3">
              <w:rPr>
                <w:cs/>
              </w:rPr>
              <w:t xml:space="preserve"> </w:t>
            </w:r>
            <w:r w:rsidRPr="00803BE3">
              <w:t>Protection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033AF95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DER_CLP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29E3AB2A" w14:textId="6AEDE839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57FC3856" w14:textId="5E2AF1BB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263BC51A" w14:textId="2F8996C9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81C0A85" w14:textId="152F9029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61BC96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030A957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4 Collateral Pledge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813D0CA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DER_COLP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3B3DACD4" w14:textId="43F2C2A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2AF89CBC" w14:textId="30887AC9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5CBA2466" w14:textId="4C6A7C1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6251609" w14:textId="20DAA2B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auto"/>
          </w:tcPr>
          <w:p w14:paraId="76CC716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1C2825A9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5 Guarantee or Endorsement Amount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B398DC0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DER_GEA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79FFD1EB" w14:textId="5322428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1749B51B" w14:textId="7EDB416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7EA0E6B2" w14:textId="2C27DE8B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CA6E89E" w14:textId="43EEE138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37CB463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C526C6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6 Override or Deviation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1146D06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DER_OVD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17A76A54" w14:textId="645F2848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406831F7" w14:textId="3C697BE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 xml:space="preserve">ย้อนหลัง </w:t>
            </w:r>
            <w:r w:rsidRPr="00736521">
              <w:t xml:space="preserve">3 </w:t>
            </w:r>
            <w:r w:rsidRPr="00736521">
              <w:rPr>
                <w:cs/>
              </w:rPr>
              <w:t>ปี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3E4306A6" w14:textId="10913FF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 w:rsidRPr="00736521">
              <w:rPr>
                <w:color w:val="FF0000"/>
              </w:rPr>
              <w:t xml:space="preserve">3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2D17974E" w14:textId="1611CA8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A36AF8A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6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EF93F8A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1 Interest Plan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B07551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35849E4" w14:textId="319939EF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47190E2B" w14:textId="35C2A16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43940086" w14:textId="2F4F5C1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973F753" w14:textId="1BD0A280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D145F41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1972B3D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2 Interest Reference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F6288EA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DER_INTR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22B7D55" w14:textId="5E504F41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FED35B5" w14:textId="06B6185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DF6BC0D" w14:textId="128CC02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995590A" w14:textId="293487D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00E41601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92CD89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3 Interest Reference Value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7DE37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DER_INTRV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708CEE0D" w14:textId="49FD4AC0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278F5129" w14:textId="12D0EFD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5F4BF2E8" w14:textId="3CB3DA2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5C3939E" w14:textId="22811A94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185B944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7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21170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 Outstanding</w:t>
            </w:r>
            <w:r w:rsidRPr="00803BE3">
              <w:rPr>
                <w:cs/>
              </w:rPr>
              <w:t xml:space="preserve"> </w:t>
            </w:r>
            <w:r w:rsidRPr="00803BE3">
              <w:t>Monthly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A7C6F2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DER_OTDM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2C04929" w14:textId="1529954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7B7C8DB7" w14:textId="748CE476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4DE55843" w14:textId="5AC3EE8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2926237" w14:textId="65C34965" w:rsidTr="00911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B02F98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5C2C784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2 Expected Credit Loss Details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3110194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DER_ECLD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51A5D969" w14:textId="77514D83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299F38F8" w14:textId="5C258444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0FE3941E" w14:textId="29A31A1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2057C40" w14:textId="37D6B58B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4CEC65A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2B9C338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3 Credit Line Availability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2718ACD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DER_CLA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78E69C42" w14:textId="051790AE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48D41521" w14:textId="26501938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42FF6A3D" w14:textId="712BFAA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C078A00" w14:textId="1FC24A7E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77C68DB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ACF8FF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4</w:t>
            </w:r>
            <w:r w:rsidRPr="00803BE3">
              <w:rPr>
                <w:cs/>
              </w:rPr>
              <w:t xml:space="preserve"> </w:t>
            </w:r>
            <w:r w:rsidRPr="00803BE3">
              <w:t>Outstanding Daily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7D21073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DER_OTDD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0CE0E4D" w14:textId="741620E0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613B2DD" w14:textId="71E8CE69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BB098D0" w14:textId="3F3AE760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F64EE5C" w14:textId="2D1BAA6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845D64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A3B199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5</w:t>
            </w:r>
            <w:r w:rsidRPr="00803BE3">
              <w:rPr>
                <w:cs/>
              </w:rPr>
              <w:t xml:space="preserve"> </w:t>
            </w:r>
            <w:r w:rsidRPr="00803BE3">
              <w:t>Aggregated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850C876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DER_AGF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E272937" w14:textId="0FF81E0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F31068E" w14:textId="7430481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9662331" w14:textId="51CB3580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B27CA79" w14:textId="470A798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E190EE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25E42D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6 Transaction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537C49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DER_TXF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77CD5EE" w14:textId="3CA48E58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358A05A" w14:textId="34BB9AD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7E3F804" w14:textId="7BD0515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60438C8" w14:textId="441AC7D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08F7AF2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B6C5A79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7 Related Loan or Investment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6D7B58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DER_RLI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C5B4F75" w14:textId="0FF5885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463A30AF" w14:textId="524BAB4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271B25D" w14:textId="01CDF272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A1EC9FF" w14:textId="264C438F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B034577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78CED40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8 BOT Reference Document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476966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DER_BRD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473D0D1" w14:textId="597CE259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1731BCF" w14:textId="7F0642F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6C87ECB" w14:textId="54DA9F8F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CD161AF" w14:textId="1C5A5EF7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right w:val="single" w:sz="4" w:space="0" w:color="002060"/>
            </w:tcBorders>
          </w:tcPr>
          <w:p w14:paraId="0A38474F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C1444FE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9 Related Deposit 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A78CF5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DER_RDA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6D74DD2" w14:textId="270461A0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D30ACD9" w14:textId="05769D4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1F9FD0D" w14:textId="622807DE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FF56965" w14:textId="6D401BF5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79D3BB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60967DF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10 Credit Card Spending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E2C84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DER_CCSPD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42A25B5" w14:textId="6E22032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7ABFEA3" w14:textId="06A2B63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F7D8588" w14:textId="34C2B51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22C31539" w14:textId="4D074497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4D91CF6" w14:textId="77777777" w:rsidR="00BD22DB" w:rsidRPr="00803BE3" w:rsidRDefault="00BD22DB" w:rsidP="00DE3987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838D7F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11 Digital Loan Disbursement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7C20D5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DER_DLDF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A8606E4" w14:textId="29E0BD33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E1F3C3E" w14:textId="2B346BF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ADF410E" w14:textId="6383799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164D81">
              <w:rPr>
                <w:color w:val="FF0000"/>
              </w:rPr>
              <w:t>-</w:t>
            </w:r>
          </w:p>
        </w:tc>
      </w:tr>
      <w:tr w:rsidR="00BD22DB" w:rsidRPr="00803BE3" w14:paraId="1B84BB16" w14:textId="05C2F6C2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111EE9F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7FC051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12</w:t>
            </w:r>
            <w:r w:rsidRPr="00803BE3">
              <w:rPr>
                <w:cs/>
              </w:rPr>
              <w:t xml:space="preserve"> </w:t>
            </w:r>
            <w:r w:rsidRPr="00803BE3">
              <w:t>Default Interest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A5CB14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DER_DEFI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108D94B" w14:textId="2DC71E14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CA817C1" w14:textId="151EA75E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381296D" w14:textId="23B2061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C85804E" w14:textId="6EA86E2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E09EE3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E05A3A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7.1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Billing or Expected Payment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964236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DER_BEP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41AFB37C" w14:textId="4AD9A2DB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9357463" w14:textId="5407834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E973ED6" w14:textId="7F9FC27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50001A" w14:textId="1318BBD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auto"/>
              <w:right w:val="single" w:sz="4" w:space="0" w:color="002060"/>
            </w:tcBorders>
          </w:tcPr>
          <w:p w14:paraId="7897E528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8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63F31E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1 Review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16A6D3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DER_REV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</w:tcBorders>
          </w:tcPr>
          <w:p w14:paraId="1AECD264" w14:textId="1A49913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</w:tcBorders>
          </w:tcPr>
          <w:p w14:paraId="543B892A" w14:textId="3F45567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</w:tcBorders>
          </w:tcPr>
          <w:p w14:paraId="36E9C81F" w14:textId="2EF45EF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E6B74DA" w14:textId="576751C7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A209AA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0FD9846F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2 Risk Assessment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6BA5DA8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DER_RSK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56A7CCDF" w14:textId="1355974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5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1E36B0DB" w14:textId="6212511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 xml:space="preserve">ย้อนหลัง </w:t>
            </w:r>
            <w:r w:rsidRPr="00736521">
              <w:t xml:space="preserve">5 </w:t>
            </w:r>
            <w:r w:rsidRPr="00736521">
              <w:rPr>
                <w:cs/>
              </w:rPr>
              <w:t>ปี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31B914CA" w14:textId="6FEB2C5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 w:rsidRPr="00736521">
              <w:rPr>
                <w:color w:val="FF0000"/>
              </w:rPr>
              <w:t xml:space="preserve">5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644B38F0" w14:textId="7A291D80" w:rsidTr="00911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auto"/>
              <w:right w:val="single" w:sz="4" w:space="0" w:color="002060"/>
            </w:tcBorders>
          </w:tcPr>
          <w:p w14:paraId="7B6EDA5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auto"/>
              <w:right w:val="single" w:sz="4" w:space="0" w:color="auto"/>
            </w:tcBorders>
          </w:tcPr>
          <w:p w14:paraId="66BAFAE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3 Advance Amount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5F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DER_AA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</w:tcBorders>
          </w:tcPr>
          <w:p w14:paraId="5A3FFFF5" w14:textId="5599F2AF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</w:tcBorders>
          </w:tcPr>
          <w:p w14:paraId="1293424F" w14:textId="73BCEA77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</w:tcBorders>
          </w:tcPr>
          <w:p w14:paraId="165DB635" w14:textId="2C123D2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DE3987" w:rsidRPr="00803BE3" w14:paraId="4107599D" w14:textId="033297F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4D42E59" w14:textId="77777777" w:rsidR="00DE3987" w:rsidRPr="00803BE3" w:rsidRDefault="00DE3987" w:rsidP="00DE3987">
            <w:pPr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  <w:caps w:val="0"/>
              </w:rPr>
              <w:t>9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2DA08" w14:textId="77777777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9</w:t>
            </w:r>
            <w:r w:rsidRPr="00803BE3">
              <w:rPr>
                <w:cs/>
              </w:rPr>
              <w:t>.</w:t>
            </w:r>
            <w:r w:rsidRPr="00803BE3">
              <w:t>1 One Time Data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734C9B" w14:textId="77777777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2D4EBF22" w14:textId="0E0006A2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348E1D8" w14:textId="317BC9A6" w:rsidR="00DE3987" w:rsidRPr="00736521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6FC3179" w14:textId="52C02EAC" w:rsidR="00DE3987" w:rsidRPr="00736521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</w:tbl>
    <w:p w14:paraId="5205A2D7" w14:textId="77777777" w:rsidR="00E01603" w:rsidRPr="00803BE3" w:rsidRDefault="00E01603" w:rsidP="00E01603">
      <w:pPr>
        <w:spacing w:line="240" w:lineRule="auto"/>
        <w:rPr>
          <w:b/>
          <w:bCs/>
        </w:rPr>
      </w:pPr>
    </w:p>
    <w:p w14:paraId="5647E5EC" w14:textId="64610343" w:rsidR="00A02D4A" w:rsidRPr="00A02D4A" w:rsidRDefault="00A02D4A" w:rsidP="00A02D4A">
      <w:pPr>
        <w:rPr>
          <w:b/>
        </w:rPr>
      </w:pPr>
      <w:r w:rsidRPr="00A02D4A">
        <w:rPr>
          <w:rFonts w:hint="cs"/>
          <w:bCs/>
          <w:cs/>
        </w:rPr>
        <w:t xml:space="preserve">หมายเหตุ </w:t>
      </w:r>
      <w:r w:rsidRPr="00A02D4A">
        <w:rPr>
          <w:bCs/>
        </w:rPr>
        <w:t xml:space="preserve">: </w:t>
      </w:r>
      <w:r w:rsidRPr="00A02D4A">
        <w:rPr>
          <w:rFonts w:hint="cs"/>
          <w:bCs/>
          <w:cs/>
        </w:rPr>
        <w:t>กำหนดการส่งข้อมูลตั้งต้น (</w:t>
      </w:r>
      <w:r w:rsidRPr="00A02D4A">
        <w:rPr>
          <w:b/>
        </w:rPr>
        <w:t>Initial Data</w:t>
      </w:r>
      <w:r w:rsidRPr="00A02D4A">
        <w:rPr>
          <w:rFonts w:hint="cs"/>
          <w:b/>
          <w:cs/>
        </w:rPr>
        <w:t>)</w:t>
      </w:r>
    </w:p>
    <w:p w14:paraId="1F4C6CD9" w14:textId="69F022CC" w:rsidR="00A02D4A" w:rsidRPr="00A02D4A" w:rsidRDefault="00A02D4A" w:rsidP="00A02D4A">
      <w:pPr>
        <w:rPr>
          <w:b/>
          <w:highlight w:val="yellow"/>
        </w:rPr>
      </w:pPr>
      <w:r w:rsidRPr="00A02D4A">
        <w:rPr>
          <w:b/>
          <w:cs/>
        </w:rPr>
        <w:tab/>
        <w:t xml:space="preserve">เมื่อ </w:t>
      </w:r>
      <w:proofErr w:type="spellStart"/>
      <w:r w:rsidRPr="00A02D4A">
        <w:rPr>
          <w:b/>
          <w:cs/>
        </w:rPr>
        <w:t>ธพ</w:t>
      </w:r>
      <w:proofErr w:type="spellEnd"/>
      <w:r w:rsidRPr="00A02D4A">
        <w:rPr>
          <w:b/>
          <w:cs/>
        </w:rPr>
        <w:t xml:space="preserve">. พร้อมเข้า </w:t>
      </w:r>
      <w:r w:rsidRPr="00A02D4A">
        <w:rPr>
          <w:bCs/>
        </w:rPr>
        <w:t>sandbox production</w:t>
      </w:r>
      <w:r w:rsidR="00E00B20">
        <w:rPr>
          <w:b/>
        </w:rPr>
        <w:t xml:space="preserve"> </w:t>
      </w:r>
      <w:r w:rsidRPr="00A02D4A">
        <w:rPr>
          <w:b/>
          <w:cs/>
        </w:rPr>
        <w:t>สามารถนำส่งข้อมูล</w:t>
      </w:r>
      <w:r w:rsidR="00E00B20">
        <w:rPr>
          <w:rFonts w:hint="cs"/>
          <w:b/>
          <w:cs/>
        </w:rPr>
        <w:t>ตั้งต้น</w:t>
      </w:r>
      <w:r w:rsidRPr="00A02D4A">
        <w:rPr>
          <w:b/>
          <w:cs/>
        </w:rPr>
        <w:t>ได้ โดยนำส่ง</w:t>
      </w:r>
      <w:r w:rsidR="007B2463">
        <w:rPr>
          <w:rFonts w:hint="cs"/>
          <w:b/>
          <w:cs/>
        </w:rPr>
        <w:t>บน</w:t>
      </w:r>
      <w:r w:rsidRPr="00A02D4A">
        <w:rPr>
          <w:b/>
          <w:cs/>
        </w:rPr>
        <w:t xml:space="preserve"> </w:t>
      </w:r>
      <w:r w:rsidRPr="00A02D4A">
        <w:rPr>
          <w:bCs/>
        </w:rPr>
        <w:t>production</w:t>
      </w:r>
      <w:r w:rsidRPr="00A02D4A">
        <w:rPr>
          <w:b/>
        </w:rPr>
        <w:t xml:space="preserve"> </w:t>
      </w:r>
      <w:r w:rsidRPr="00A02D4A">
        <w:rPr>
          <w:b/>
          <w:cs/>
        </w:rPr>
        <w:t xml:space="preserve">ให้ถูกต้องก่อนส่งข้อมูลงวดแรก ทั้งนี้ หากข้อมูลกลุ่ม </w:t>
      </w:r>
      <w:r w:rsidRPr="00A02D4A">
        <w:rPr>
          <w:bCs/>
        </w:rPr>
        <w:t xml:space="preserve">A B </w:t>
      </w:r>
      <w:r w:rsidRPr="00A02D4A">
        <w:rPr>
          <w:b/>
          <w:cs/>
        </w:rPr>
        <w:t xml:space="preserve">และ </w:t>
      </w:r>
      <w:r w:rsidRPr="00A02D4A">
        <w:rPr>
          <w:bCs/>
        </w:rPr>
        <w:t>C</w:t>
      </w:r>
      <w:r w:rsidRPr="00A02D4A">
        <w:rPr>
          <w:b/>
        </w:rPr>
        <w:t xml:space="preserve"> </w:t>
      </w:r>
      <w:r w:rsidRPr="00A02D4A">
        <w:rPr>
          <w:b/>
          <w:cs/>
        </w:rPr>
        <w:t>ไม่ได้เริ่มส่งพร้อมกัน การส่งข้อมูล</w:t>
      </w:r>
      <w:r w:rsidRPr="00A02D4A">
        <w:rPr>
          <w:bCs/>
          <w:cs/>
        </w:rPr>
        <w:t xml:space="preserve"> </w:t>
      </w:r>
      <w:r w:rsidRPr="00A02D4A">
        <w:rPr>
          <w:bCs/>
        </w:rPr>
        <w:t>Initial</w:t>
      </w:r>
      <w:r w:rsidRPr="00A02D4A">
        <w:rPr>
          <w:b/>
        </w:rPr>
        <w:t xml:space="preserve"> </w:t>
      </w:r>
      <w:r w:rsidRPr="00A02D4A">
        <w:rPr>
          <w:b/>
          <w:cs/>
        </w:rPr>
        <w:t>ขอให้ส่งสอดคล้องกับข้อมูลงวดแรกของกลุ่มนั้น ๆ</w:t>
      </w:r>
    </w:p>
    <w:p w14:paraId="176D82F0" w14:textId="77777777" w:rsidR="003D36F7" w:rsidRDefault="003D36F7" w:rsidP="00373AAC">
      <w:pPr>
        <w:spacing w:line="240" w:lineRule="auto"/>
      </w:pPr>
    </w:p>
    <w:p w14:paraId="28E359F6" w14:textId="68FB9AC6" w:rsidR="00A02D4A" w:rsidRPr="00803BE3" w:rsidRDefault="00A02D4A" w:rsidP="00373AAC">
      <w:pPr>
        <w:spacing w:line="240" w:lineRule="auto"/>
        <w:rPr>
          <w:cs/>
        </w:rPr>
        <w:sectPr w:rsidR="00A02D4A" w:rsidRPr="00803BE3" w:rsidSect="003611EB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35F38E9C" w:rsidR="00C800D9" w:rsidRPr="00803BE3" w:rsidRDefault="00E4380E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8" w:name="_Toc125035598"/>
      <w:r w:rsidRPr="00803BE3">
        <w:rPr>
          <w:bCs w:val="0"/>
        </w:rPr>
        <w:t>General default value for initial data reporting</w:t>
      </w:r>
      <w:bookmarkEnd w:id="8"/>
    </w:p>
    <w:p w14:paraId="79E2A60F" w14:textId="5FE317ED" w:rsidR="00C800D9" w:rsidRPr="00803BE3" w:rsidRDefault="004C69D2" w:rsidP="00D956EE">
      <w:pPr>
        <w:pStyle w:val="Heading2"/>
        <w:spacing w:before="0" w:after="120" w:line="240" w:lineRule="auto"/>
        <w:ind w:left="284" w:hanging="284"/>
      </w:pPr>
      <w:bookmarkStart w:id="9" w:name="_Toc125035599"/>
      <w:r w:rsidRPr="00803BE3">
        <w:t xml:space="preserve">Credit </w:t>
      </w:r>
      <w:r w:rsidR="00C800D9" w:rsidRPr="00803BE3">
        <w:t>Account</w:t>
      </w:r>
      <w:bookmarkEnd w:id="9"/>
    </w:p>
    <w:p w14:paraId="0A6A0964" w14:textId="77777777" w:rsidR="00F702E3" w:rsidRPr="00803BE3" w:rsidRDefault="00F702E3" w:rsidP="0019679C">
      <w:pPr>
        <w:pStyle w:val="Heading3"/>
      </w:pPr>
      <w:bookmarkStart w:id="10" w:name="_Toc125035604"/>
      <w:bookmarkStart w:id="11" w:name="_Toc125035600"/>
      <w:bookmarkStart w:id="12" w:name="_Toc125035602"/>
      <w:bookmarkStart w:id="13" w:name="_Toc125035603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</w:p>
    <w:p w14:paraId="20F6EBE4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2AD4612" w14:textId="77777777" w:rsidR="002F498A" w:rsidRPr="00B742BC" w:rsidRDefault="002F498A" w:rsidP="002F498A">
      <w:pPr>
        <w:spacing w:before="120" w:after="120" w:line="240" w:lineRule="auto"/>
        <w:rPr>
          <w:b/>
          <w:bCs/>
          <w:cs/>
        </w:rPr>
      </w:pPr>
      <w:bookmarkStart w:id="14" w:name="_Toc125035601"/>
      <w:r w:rsidRPr="00B742BC">
        <w:rPr>
          <w:b/>
          <w:bCs/>
        </w:rPr>
        <w:t>Data Entity Overview</w:t>
      </w:r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1388"/>
        <w:gridCol w:w="679"/>
        <w:gridCol w:w="266"/>
        <w:gridCol w:w="465"/>
        <w:gridCol w:w="356"/>
        <w:gridCol w:w="1393"/>
        <w:gridCol w:w="1474"/>
        <w:gridCol w:w="1367"/>
        <w:gridCol w:w="233"/>
        <w:gridCol w:w="465"/>
        <w:gridCol w:w="356"/>
        <w:gridCol w:w="1393"/>
      </w:tblGrid>
      <w:tr w:rsidR="00863BF2" w:rsidRPr="00B742BC" w14:paraId="032205DE" w14:textId="77777777" w:rsidTr="004B6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C661C19" w14:textId="77777777" w:rsidR="002F498A" w:rsidRPr="00B742BC" w:rsidRDefault="002F498A" w:rsidP="003102BB">
            <w:pPr>
              <w:jc w:val="center"/>
              <w:rPr>
                <w:b w:val="0"/>
                <w:bCs w:val="0"/>
                <w:caps w:val="0"/>
              </w:rPr>
            </w:pPr>
            <w:bookmarkStart w:id="15" w:name="_Hlk151123966"/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50B2B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E4E2D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5DEE2BE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2AD52F0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5398B4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16113A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44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19F9DD6" w14:textId="1320329E" w:rsidR="002F498A" w:rsidRPr="00B742BC" w:rsidRDefault="00BD57F7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57F7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1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76E453" w14:textId="5908F4B7" w:rsidR="002F498A" w:rsidRPr="00B742BC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bookmarkEnd w:id="15"/>
      <w:tr w:rsidR="00623F26" w:rsidRPr="00B742BC" w14:paraId="026CC900" w14:textId="77777777" w:rsidTr="004B6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B47D496" w14:textId="77777777" w:rsidR="002F498A" w:rsidRPr="00B742BC" w:rsidRDefault="002F498A" w:rsidP="003102BB">
            <w:pPr>
              <w:jc w:val="center"/>
            </w:pPr>
          </w:p>
        </w:tc>
        <w:tc>
          <w:tcPr>
            <w:tcW w:w="69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B36E84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A37747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23908C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06D15B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E6D290" w14:textId="77777777" w:rsidR="002F498A" w:rsidRPr="00B843D9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28CA48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E5228C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96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D6B0809" w14:textId="7DFEC05A" w:rsidR="002F498A" w:rsidRPr="00B742BC" w:rsidRDefault="004B6D2C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B6D2C"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1E201D6F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15EED5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785478" w14:textId="77777777" w:rsidR="002F498A" w:rsidRPr="00B843D9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04D5970" w14:textId="77777777" w:rsidR="002F498A" w:rsidRPr="00B742BC" w:rsidRDefault="002F498A" w:rsidP="00310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623F26" w:rsidRPr="00B742BC" w14:paraId="6B1B3288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267B807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0BB2C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D6125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89BD1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4526FE2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F11B3A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E399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E5290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64E2F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62FDC3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ADDCE1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FFA909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3865"/>
              <w:left w:val="single" w:sz="4" w:space="0" w:color="002060"/>
            </w:tcBorders>
          </w:tcPr>
          <w:p w14:paraId="2B049D8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24DB316F" w14:textId="77777777" w:rsidTr="004B6D2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D6E6EFD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0A4A2D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0733FF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A62921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128AFE4F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4AC588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88F26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C77CB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408F7B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12E80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5C9DF3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2456B6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C1F390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B4D414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8044725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72A056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1ED5CE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FD03F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C8D390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0D17A6A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F52092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36E6E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E16133B" w14:textId="24A5AEA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8247FE" w14:textId="474C6F88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DF9671" w14:textId="5A5F815B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9C1B4E" w14:textId="78338684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3D05B5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0CE289AC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DCDC908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0AA6375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5A69D3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EA03D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A17C03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1F4812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C1CB13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C8045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1B5B6AA1" w14:textId="032ABAAE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1660FB" w14:textId="1CF26ECE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934363" w14:textId="1B919A2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8D34BB" w14:textId="6BBC813E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E2CEF3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08A466AA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C839CA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15DDDF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9190F9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77086A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AA31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9EDE35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BF439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91A5E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695FD1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1B0624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C7620D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0977CC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045965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8D7C103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60334F1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412D7B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EA275D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F4EC7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5201DE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C27A86A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874DC9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40B21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AFD707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7D0DAC7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65D1D8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30253B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D11397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64D0B31D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45DF1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064B5D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A0403D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CD1CC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D6F0F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3E6FD4F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F90A7C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B813C3B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37F0937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5591D3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C80679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AD19FD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3CAC412" w14:textId="0B6D1F0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10E201F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57451CD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A72FF6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8BC519B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937C9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1F085D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590C661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1754F9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23B73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35387BE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F5BB8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284B37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DA4BA7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5D953B3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580B29E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F32F5C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D6CBE0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FC3EC8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57234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F077D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31426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3CE1D9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5253D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2684AF5" w14:textId="19484F8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1074A5" w14:textId="3BD357F5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579709" w14:textId="35E215AA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4A1DD7" w14:textId="39B71B2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567BEAF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7E9D0BED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F532CBA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74E7C30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32774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16C96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39D3A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78A58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72DE0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7BC459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4CC5F77C" w14:textId="06207965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B43D24" w14:textId="3D65F56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9A79E6" w14:textId="0B8501D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435500" w14:textId="4098F20B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920E92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7774D70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DF7B0E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3D80C0F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F76DD3B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11E7B0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FF2412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BB26F3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5D21CC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A60835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495A8E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7D82FB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616A196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41DF7D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327C31C" w14:textId="40E0F1A5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ปรับ </w:t>
            </w:r>
            <w:r>
              <w:t xml:space="preserve">View </w:t>
            </w:r>
            <w:r>
              <w:rPr>
                <w:rFonts w:hint="cs"/>
                <w:cs/>
              </w:rPr>
              <w:t xml:space="preserve">ในการรายงาน โดยให้ใช้ </w:t>
            </w:r>
            <w:proofErr w:type="spellStart"/>
            <w:r>
              <w:t>V_CreditLine</w:t>
            </w:r>
            <w:proofErr w:type="spellEnd"/>
          </w:p>
        </w:tc>
      </w:tr>
      <w:tr w:rsidR="00623F26" w:rsidRPr="00B742BC" w14:paraId="467958A5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869D074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E6ED2D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9CA1F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FE120B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06E1E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150D59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2ADCC2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7EA0B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4E808B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A3EAFD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7ACBD1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4E9FDF3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FC011D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BFBD3DB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4A8F3A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F65836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46DFBE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649FD5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497F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5642D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94FB5E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016F4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C16B7E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9A1334" w14:textId="3EA1A5B4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DF7627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C47BDB" w14:textId="5BDFF45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6D03131" w14:textId="10A3290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043B46F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FB5519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2FC601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FE7106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42CEE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07E742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3F8E11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339F9C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FC8A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E311FC2" w14:textId="2404B699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9C40B4" w14:textId="5A5EAF2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6AEA1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A3771B" w14:textId="5E351753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81D1F3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5569342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06DE149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2689AF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20EC43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8A1F77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E5D585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3D3F7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B94EB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0E889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189A0FB3" w14:textId="7C955528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590484" w14:textId="4683CFAB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0F2887" w14:textId="49C2A29F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927E16" w14:textId="484A1A0F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DFBF0EC" w14:textId="5E699C1A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A9F6EB4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55C18D4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59314C4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48937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4E1B3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77D94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5D7B57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F5957F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8F9DE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DAA8429" w14:textId="07F0DA58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9CE46C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F3E0AB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8FEED5E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6E5028B" w14:textId="149671E2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6B8CEA16" w14:textId="77777777" w:rsidTr="00B008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3166D1EC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6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901F1A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06168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9A994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F6EBA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BBE5C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AB0E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33123F5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143B1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2B45A2" w14:textId="3DF50A5B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1B29C0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1D72AE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C5656F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04D1469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655BE16" w14:textId="77777777" w:rsidTr="00B008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17FD3DCA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6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938222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983461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C24362C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43F05B6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0CAD4CA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051E94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1701759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43C97A6" w14:textId="7C9B1B39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3926F01" w14:textId="7D732171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3B95FF0" w14:textId="2DB9906D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9A26D93" w14:textId="3BD3C832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2060"/>
              <w:left w:val="single" w:sz="4" w:space="0" w:color="002060"/>
            </w:tcBorders>
          </w:tcPr>
          <w:p w14:paraId="4752961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1A242FD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26A2CE1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E489A3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52029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F39E19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9091C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349DF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9CC21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CE5FB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4839EEC1" w14:textId="0958C11D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เว้นว่าง และรายงาน </w:t>
            </w:r>
            <w:r>
              <w:t xml:space="preserve">Principal Payment Frequency </w:t>
            </w:r>
            <w:r>
              <w:rPr>
                <w:rFonts w:hint="cs"/>
                <w:cs/>
              </w:rPr>
              <w:t xml:space="preserve">และ </w:t>
            </w:r>
            <w:r>
              <w:t xml:space="preserve">Principal Payment Frequency Unit </w:t>
            </w:r>
            <w:r>
              <w:rPr>
                <w:rFonts w:hint="cs"/>
                <w:cs/>
              </w:rPr>
              <w:t>ให้สอดคล้อง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8939B4" w14:textId="05321FC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779531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A35ABB" w14:textId="35CCC4D6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BDCA14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13E1C78A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94BCEB3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C459E70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5DC20C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E34AE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BCCE51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43C9D4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A279A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B22830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60A0261" w14:textId="55A5F914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เว้นว่าง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0A24B8" w14:textId="020D82E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2F8CBE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C37566D" w14:textId="0BA81EFC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1FB61C0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2131114C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B0A2DE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E64FF28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9D799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4DC049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0D6A03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CE1767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64C32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19E947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2BB18985" w14:textId="59EECAD0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>2004800008: Unknown Term Unit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4F57E52" w14:textId="2E928BBA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8FBE2CF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23902EE" w14:textId="60522ABF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032353D" w14:textId="6DCF1491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Default classification for initial data 2004800008: Unknown Term Unit</w:t>
            </w:r>
          </w:p>
        </w:tc>
      </w:tr>
      <w:tr w:rsidR="00623F26" w:rsidRPr="00B742BC" w14:paraId="6424CE50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71438F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7E39C0F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8AC4229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372D99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14BC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9491F8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B0A2F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369EA8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2157FBDD" w14:textId="2502D7B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เว้นว่าง และรายงาน </w:t>
            </w:r>
            <w:r>
              <w:t xml:space="preserve">Principal Payment Frequency </w:t>
            </w:r>
            <w:r>
              <w:rPr>
                <w:rFonts w:hint="cs"/>
                <w:cs/>
              </w:rPr>
              <w:t xml:space="preserve">และ </w:t>
            </w:r>
            <w:r>
              <w:t xml:space="preserve">Principal Payment Frequency Unit </w:t>
            </w:r>
            <w:r>
              <w:rPr>
                <w:rFonts w:hint="cs"/>
                <w:cs/>
              </w:rPr>
              <w:t>ให้สอดคล้อง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66228E" w14:textId="7B2B8464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487030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04A9AB" w14:textId="4B3ED4B3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FEDE2D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30DA2191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BBC7C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44AD0B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34E2A7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E7FE0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0938D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D5A7CD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9369AB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49AB3F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93B7FD4" w14:textId="011A9ABD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เว้นว่าง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A3D016" w14:textId="6C35CFE1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72E7BB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30E7FF" w14:textId="4472C5C5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740ED3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72541A2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467A70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9D3EE7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6FDB3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838B4B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7A19D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13D1D0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08F4E9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C5CCE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3532EB7" w14:textId="74530C56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2004800008: Unknown Term Unit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33CB35" w14:textId="093B2A5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076C3D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D026EF" w14:textId="021A023E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272549F" w14:textId="21364CC5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Default classification for initial data 2004800008: Unknown Term Unit</w:t>
            </w:r>
          </w:p>
        </w:tc>
      </w:tr>
      <w:tr w:rsidR="00623F26" w:rsidRPr="00B742BC" w14:paraId="40D8B0A0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B53D6F1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A69B56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4608EF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5ACC6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5FE6A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1F813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ACBC7A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C74F3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FBC7B38" w14:textId="65280012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39C49D9" w14:textId="3DD3DBF1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C9FC8C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3139EA0" w14:textId="3AD4B8AD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2B9114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25FAED56" w14:textId="77777777" w:rsidTr="006C6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3FCD040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6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CE173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5C9AE1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AE68A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F2A4D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ABA155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8F4B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B0410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BCA19C" w14:textId="3835A204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0AA40" w14:textId="03A976F5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E02527" w14:textId="174556A5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FE2315" w14:textId="26A7745D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2A94B54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7F38DBBB" w14:textId="77777777" w:rsidTr="006C6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66FCAD8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27</w:t>
            </w:r>
          </w:p>
        </w:tc>
        <w:tc>
          <w:tcPr>
            <w:tcW w:w="690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588B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1A18C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34D39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A6577E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75E8D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734900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C44F8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2CCA29" w14:textId="6039E7C0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 xml:space="preserve">0: </w:t>
            </w:r>
            <w:r>
              <w:rPr>
                <w:rFonts w:hint="cs"/>
                <w:cs/>
              </w:rPr>
              <w:t>ไม่ต่ออายุ</w:t>
            </w: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545CFD" w14:textId="5A19AFE9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802470" w14:textId="267E71C9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029DF4" w14:textId="030B6EE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81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A72552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BC5D106" w14:textId="1B54C93A" w:rsidR="003E25F1" w:rsidRDefault="003E25F1">
      <w:pPr>
        <w:rPr>
          <w:b/>
          <w:bCs/>
        </w:rPr>
      </w:pPr>
    </w:p>
    <w:p w14:paraId="4E58C016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Credit Account Detail</w:t>
      </w:r>
      <w:r w:rsidRPr="00803BE3">
        <w:rPr>
          <w:cs/>
        </w:rPr>
        <w:t xml:space="preserve"> (</w:t>
      </w:r>
      <w:r w:rsidRPr="00803BE3">
        <w:t>DER_CACD</w:t>
      </w:r>
      <w:r w:rsidRPr="00803BE3">
        <w:rPr>
          <w:cs/>
        </w:rPr>
        <w:t>)</w:t>
      </w:r>
      <w:bookmarkEnd w:id="14"/>
    </w:p>
    <w:p w14:paraId="3DCDDB45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EDBE075" w14:textId="77777777" w:rsidR="00F65ED2" w:rsidRPr="00B742BC" w:rsidRDefault="00F65ED2" w:rsidP="00F65E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"/>
        <w:gridCol w:w="1521"/>
        <w:gridCol w:w="693"/>
        <w:gridCol w:w="271"/>
        <w:gridCol w:w="474"/>
        <w:gridCol w:w="363"/>
        <w:gridCol w:w="1421"/>
        <w:gridCol w:w="1505"/>
        <w:gridCol w:w="1087"/>
        <w:gridCol w:w="237"/>
        <w:gridCol w:w="474"/>
        <w:gridCol w:w="363"/>
        <w:gridCol w:w="1421"/>
      </w:tblGrid>
      <w:tr w:rsidR="00C25A72" w:rsidRPr="00B742BC" w14:paraId="3BA7491E" w14:textId="77777777" w:rsidTr="00E00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043EEAF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7CC875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31552C9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B9BFF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auto"/>
            </w:tcBorders>
            <w:vAlign w:val="center"/>
          </w:tcPr>
          <w:p w14:paraId="1A96AA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2120FF2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09E899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0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3B54231A" w14:textId="16C0433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B21FF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0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5D3711E" w14:textId="1C7CCB1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73F55934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right w:val="single" w:sz="4" w:space="0" w:color="auto"/>
            </w:tcBorders>
          </w:tcPr>
          <w:p w14:paraId="1BACC6B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0F5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auto"/>
            </w:tcBorders>
          </w:tcPr>
          <w:p w14:paraId="12D532D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80C0A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0EA1AB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bottom w:val="single" w:sz="12" w:space="0" w:color="003865"/>
              <w:right w:val="single" w:sz="4" w:space="0" w:color="002060"/>
            </w:tcBorders>
          </w:tcPr>
          <w:p w14:paraId="500FCCB3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right w:val="single" w:sz="4" w:space="0" w:color="auto"/>
            </w:tcBorders>
          </w:tcPr>
          <w:p w14:paraId="092CD04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002060"/>
            </w:tcBorders>
            <w:vAlign w:val="center"/>
          </w:tcPr>
          <w:p w14:paraId="173F518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819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3271C5A" w14:textId="427277FE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779C0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A8E78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7B223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09BF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CFF3BEA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66C1D6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08F2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6F7386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AFBEAA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323135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6B9F7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8E7F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96A64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768FB8" w14:textId="2327C7AA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74651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0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36A88E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top w:val="single" w:sz="12" w:space="0" w:color="003865"/>
              <w:left w:val="single" w:sz="4" w:space="0" w:color="002060"/>
            </w:tcBorders>
          </w:tcPr>
          <w:p w14:paraId="2DED205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39F933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6AA7FAF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5F14A32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4B8300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17BB3D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76D134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447AA6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222C71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70FA18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DB46D8B" w14:textId="4823783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DB4700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3F90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98A0D4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75E9C5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2DB1A78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E04D7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708EB4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36F834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DCD4E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E199FC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EDD251F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6088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7E1FCF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3B21BA6" w14:textId="0A363FFD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DB5E36" w14:textId="59715EEF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BA0C38" w14:textId="6D53CDF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738894" w14:textId="324CB391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3B4B4D2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5C524871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A9356DE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178645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Line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2AECB81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C1E2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1C975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EE6717E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99CD1E8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02D70AD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A484395" w14:textId="10299BAF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55A7CF" w14:textId="43116016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13A203" w14:textId="0CA00071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3B49FF" w14:textId="43919CF0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928DA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203D666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BB1F708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55EE1E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Open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40CEEE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F36C0A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8AB11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DB8D67C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7093B0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2B19B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8858F83" w14:textId="511FC5C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>
              <w:t>DER_CAC.</w:t>
            </w:r>
            <w:r w:rsidR="00DC155A">
              <w:br/>
            </w:r>
            <w:r>
              <w:t>Contract Date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6DF8A3A" w14:textId="713D975C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C6B3A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E6ECAD" w14:textId="6573DDF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B128EF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64665EB0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44EF22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2796AA5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12A8C5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E1787E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CD834F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74D49A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60CEED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3462B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9BCA708" w14:textId="70F38E53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560A47C" w14:textId="62E499FC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932D4C" w14:textId="76F4323C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43D8704" w14:textId="2DADF770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71661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FCE1E33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4B7A14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897199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BCDAB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2089A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24DDBA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F18066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D788F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DAE699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7166581" w14:textId="2A67AA0D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140EBEB" w14:textId="113811E6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A75922" w14:textId="2F135FD3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134120" w14:textId="05FA5909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2B61EF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C2071FE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1698723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871FFD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Payment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6FADF2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F710AFC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BF38DE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F575E3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BB86C1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188EE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047F9ACD" w14:textId="470251EA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5F0917" w14:textId="369597C9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34DB47" w14:textId="4DE1E39B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06AAB80" w14:textId="5370D062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7420E0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0F2B7125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C1DC23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F2713C4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Purpose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2E130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9BEE2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0CDB8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C4EF088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B6E827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90397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CF97E71" w14:textId="7CB0DFDB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74AAB0" w14:textId="6DE582AE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C502AC" w14:textId="18D33118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044712" w14:textId="70ACD56D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24273510" w14:textId="5F07A67C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E00DF1" w:rsidRPr="00B742BC" w14:paraId="32BEFA9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0A0531D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1A13BA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Lending Business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795CE3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ED62B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F179D9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DC5279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954C139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859CA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7D83AB7" w14:textId="23D5B47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515C37" w14:textId="790F1E2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4B8CBC" w14:textId="54041C4D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62F1B9" w14:textId="3184BB26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4E00F7C" w14:textId="438ADCF5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5CD0B73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A12875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899FF06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Revolving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D95FF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C42ADCA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12074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FAE3A6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02AAA6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359957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EC7FD7A" w14:textId="4FED7611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5405D7" w14:textId="3CBE8BEA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1E36D5" w14:textId="750A76F5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732EF9" w14:textId="4C0C60B8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2DDE5F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49660D36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3D343C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509CC93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Digital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F9D0A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C6B22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AD0B9C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A3352C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33B86C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DADE65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336B83D6" w14:textId="531A0D7B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AD717F" w14:textId="2D8284E0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EE7FD4A" w14:textId="0330403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ECC5CA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A6CC24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C6EBA0B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15AE4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9CBB59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Bridge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01DC3C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6AD21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0ADCE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CA53D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FEBCC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49D63E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550D880D" w14:textId="47B9E92C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0: </w:t>
            </w:r>
            <w:r>
              <w:rPr>
                <w:rFonts w:hint="cs"/>
                <w:cs/>
              </w:rPr>
              <w:t xml:space="preserve">ไม่เป็นสินเชื่อ </w:t>
            </w:r>
            <w:r>
              <w:t>Bridge Loan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294859" w14:textId="5444AB53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C927D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0A5512" w14:textId="29F73192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106E8EF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295659A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EE439EC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48EEB6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Refinance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E8972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FB350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2EAF3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0521CE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EEBE98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129021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39D6381C" w14:textId="3BF9DA18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0: </w:t>
            </w:r>
            <w:r>
              <w:rPr>
                <w:rFonts w:hint="cs"/>
                <w:cs/>
              </w:rPr>
              <w:t xml:space="preserve">ไม่เป็น </w:t>
            </w:r>
            <w:r>
              <w:t>Refinance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A3358D8" w14:textId="26D7592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45A886" w14:textId="7D7172EB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C8D02A" w14:textId="0B356C15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5E6CEB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1C69AEF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6788FB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6FEDC5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Employee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57568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9EAAE4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0EDBB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101B74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6FA036A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61BDE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568E606" w14:textId="12CA0346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44D4A59" w14:textId="0452960A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C613B28" w14:textId="6F52AA10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2BCAB2" w14:textId="55EFFDF2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F0C0D5E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72A85767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6AB93D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22511BC6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Related Lending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CA340C4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F85DC5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321BBD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5F2550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227271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13333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2A16022" w14:textId="057E21B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F1E260" w14:textId="51531D00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8657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D91ABC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8E34A5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4B5EF06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F2DFC2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622F808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63318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F71055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E735B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03CC00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EB5E9C7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D63F9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D52B54A" w14:textId="52E0CEAF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01902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0411D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32C5D1D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FCE160" w14:textId="414B6AC9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7CD213B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43A4331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1A306E1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Original Effective Interest Rate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EFD3B0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CE7C5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851F07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0407F7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B25FF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17E996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468E015" w14:textId="156601EB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694F23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0DAC7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9DEDED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9BD8CB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F3D1AFF" w14:textId="77777777" w:rsidTr="006C6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63807D7E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5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35B394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DB1C90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8795EF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33D12B5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9036F97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3DCB26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4B5A66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7BDE76E" w14:textId="74335558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B644646" w14:textId="7C8C6622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0E8A0B5" w14:textId="31371E1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769F8DA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top w:val="single" w:sz="12" w:space="0" w:color="002060"/>
              <w:left w:val="single" w:sz="4" w:space="0" w:color="002060"/>
            </w:tcBorders>
          </w:tcPr>
          <w:p w14:paraId="577C866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1B99C914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4192F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CAFB78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C21109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870497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C7FF7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A0D771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975E80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528C6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8E08EDF" w14:textId="63249DF9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D60A34" w14:textId="2A8A1606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525D36" w14:textId="0E7BAA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CE9ED0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6AF3BE6" w14:textId="054C7B50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1D3A11E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C3C95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310474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to Invest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28C4B6F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36C1E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B9C04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12BD0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9E5A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C1CB93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65AFD40" w14:textId="0ECD3A7E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A4B3A5" w14:textId="3947593E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68C8AF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AE74FA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ACA66B8" w14:textId="62235AD1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1747DEFF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D8FAE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51E4543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553F0E9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4DDEC0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67703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4919F0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475074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A5B2D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7CBDAB2" w14:textId="0FECA50D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91B5A8" w14:textId="01377A5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AF2C373" w14:textId="485D14C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40EF51" w14:textId="72EE1091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C29B66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0596918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429210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3EA36D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46DDC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B7D96F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1D80F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E9777F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59A0EF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3CECAE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650859B" w14:textId="71526709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228692" w14:textId="35F2E079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9151CC" w14:textId="419A6084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FBF93F" w14:textId="31FE7AD8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B959C37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A72381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C5A57BC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0E4CA1F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Organization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2AE6CB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E4EA4B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FCEBFA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F5C085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E77AF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654EF7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B843D9">
              <w:rPr>
                <w:color w:val="FF0000"/>
              </w:rPr>
              <w:t>VarChar</w:t>
            </w:r>
            <w:proofErr w:type="spellEnd"/>
            <w:r w:rsidRPr="00B843D9">
              <w:rPr>
                <w:color w:val="FF0000"/>
                <w:cs/>
              </w:rPr>
              <w:t>(</w:t>
            </w:r>
            <w:proofErr w:type="gramEnd"/>
            <w:r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F932F85" w14:textId="391B29C6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9300B1" w14:textId="77777777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E7E6A" w14:textId="77777777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B946294" w14:textId="004489F4" w:rsidR="003E25F1" w:rsidRPr="00373E7A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69698D6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00DF1" w:rsidRPr="00B742BC" w14:paraId="53EDA712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ADF7970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A42B3C6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BF796F5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6721A6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382C5D4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AEC3EC4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30BC7F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CBC1F11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89209B">
              <w:rPr>
                <w:color w:val="FF0000"/>
              </w:rPr>
              <w:t>Char(</w:t>
            </w:r>
            <w:proofErr w:type="gramEnd"/>
            <w:r w:rsidRPr="0089209B">
              <w:rPr>
                <w:color w:val="FF0000"/>
              </w:rPr>
              <w:t>10)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8009B3A" w14:textId="621E667F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4FE7EC" w14:textId="77777777" w:rsidR="003E25F1" w:rsidRPr="00B843D9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811947" w14:textId="77777777" w:rsidR="003E25F1" w:rsidRPr="00B843D9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B3C31C" w14:textId="77777777" w:rsidR="003E25F1" w:rsidRPr="00373E7A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850EEFF" w14:textId="015FEAF5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00DF1" w:rsidRPr="00B742BC" w14:paraId="75FAF70B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F2F2FE2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26</w:t>
            </w:r>
          </w:p>
        </w:tc>
        <w:tc>
          <w:tcPr>
            <w:tcW w:w="9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4CE2D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Primary Counterparty Id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747F9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80C437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46AFD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B9533D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BB113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9064D1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B843D9">
              <w:rPr>
                <w:color w:val="FF0000"/>
              </w:rPr>
              <w:t>VarChar</w:t>
            </w:r>
            <w:proofErr w:type="spellEnd"/>
            <w:r w:rsidRPr="00B843D9">
              <w:rPr>
                <w:color w:val="FF0000"/>
              </w:rPr>
              <w:t>(</w:t>
            </w:r>
            <w:proofErr w:type="gramEnd"/>
            <w:r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0A3F12" w14:textId="4A8F0AFF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436B4" w14:textId="4138D22E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  <w:cs/>
              </w:rPr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90A285" w14:textId="16877700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AB9DEE" w14:textId="24634E67" w:rsidR="003E25F1" w:rsidRPr="00373E7A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700" w:type="pct"/>
            <w:tcBorders>
              <w:left w:val="single" w:sz="4" w:space="0" w:color="002060"/>
              <w:bottom w:val="single" w:sz="12" w:space="0" w:color="002060"/>
            </w:tcBorders>
          </w:tcPr>
          <w:p w14:paraId="23D6795F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7E4506A" w14:textId="77777777" w:rsidR="00F65ED2" w:rsidRPr="00B742BC" w:rsidRDefault="00F65ED2" w:rsidP="00F65ED2">
      <w:pPr>
        <w:rPr>
          <w:b/>
          <w:bCs/>
        </w:rPr>
      </w:pPr>
    </w:p>
    <w:p w14:paraId="336B0B42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.3 </w:t>
      </w:r>
      <w:r w:rsidRPr="00803BE3">
        <w:t xml:space="preserve">Credit Card </w:t>
      </w:r>
      <w:r w:rsidRPr="00803BE3">
        <w:rPr>
          <w:cs/>
        </w:rPr>
        <w:t>(</w:t>
      </w:r>
      <w:r w:rsidRPr="00803BE3">
        <w:t>DER_CC</w:t>
      </w:r>
      <w:r w:rsidRPr="00803BE3">
        <w:rPr>
          <w:cs/>
        </w:rPr>
        <w:t>)</w:t>
      </w:r>
    </w:p>
    <w:p w14:paraId="2C9BA06B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731277E" w14:textId="77777777" w:rsidR="00CD7098" w:rsidRPr="00B742BC" w:rsidRDefault="00CD7098" w:rsidP="00CD709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462"/>
        <w:gridCol w:w="732"/>
        <w:gridCol w:w="323"/>
        <w:gridCol w:w="520"/>
        <w:gridCol w:w="412"/>
        <w:gridCol w:w="1440"/>
        <w:gridCol w:w="1445"/>
        <w:gridCol w:w="785"/>
        <w:gridCol w:w="290"/>
        <w:gridCol w:w="520"/>
        <w:gridCol w:w="412"/>
        <w:gridCol w:w="1440"/>
      </w:tblGrid>
      <w:tr w:rsidR="00C25A72" w:rsidRPr="00B742BC" w14:paraId="36E82E15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3C4EDF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E99A0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C710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FCE18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09311E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22C71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3BFCE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262951E" w14:textId="75E1AD1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05D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AFF8041" w14:textId="4BC5EE9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5EA935E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43CA7D6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5FF65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F157F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2C982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78EA08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B08421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C9A4D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C628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E02C5B1" w14:textId="034E4C78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66D1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8959F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4C2607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65BAC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C100F42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32471B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C2B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8A4D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CE4EC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B1DEE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BFE707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EE5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85E29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539F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526D54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D152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6415F0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top w:val="single" w:sz="12" w:space="0" w:color="003865"/>
              <w:left w:val="single" w:sz="4" w:space="0" w:color="002060"/>
            </w:tcBorders>
          </w:tcPr>
          <w:p w14:paraId="04AA807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449DCB1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26144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62E464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FE95A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BF1A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65B8D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6FEF03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310BB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F9AA2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5A47A6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9C2348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64FC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F32BB9B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853DCC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414B1D6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A44BB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09F8938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06D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C0F7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D3E7E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7350E5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5F336D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E8B7A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5E3B428A" w14:textId="589412F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B46ED1D" w14:textId="771C7A6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CABAF6" w14:textId="737D154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76D99D1" w14:textId="4856A2EB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42B2E55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E1D424B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F755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138F6C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Card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03966F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30BC2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AFA9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0CEA80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8D01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970ED3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4C4805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20CDE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BB465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586460F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B3A7EBF" w14:textId="730336A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6A93ED7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85407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6A05F90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Parent's 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22E7F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EE2B1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F71D1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3099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34B03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D5902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2AB63EA9" w14:textId="3419844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9C0F37E" w14:textId="34797F6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4CD070" w14:textId="2C7FA14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912D644" w14:textId="467BF0B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62B2F6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A47B824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5DC79C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3784B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Card Holder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EAD1F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85019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9BAF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ADE49F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286A8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B817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EF212C3" w14:textId="0C924C0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7C69198" w14:textId="2C5679F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CC2406" w14:textId="58400D9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8ECFAD" w14:textId="51F5A822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  <w:bottom w:val="single" w:sz="12" w:space="0" w:color="002060"/>
            </w:tcBorders>
          </w:tcPr>
          <w:p w14:paraId="5AC1DC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13D21D" w14:textId="0712B911" w:rsidR="00E448BE" w:rsidRDefault="00E448BE" w:rsidP="00F702E3"/>
    <w:p w14:paraId="74526A75" w14:textId="77777777" w:rsidR="00E448BE" w:rsidRDefault="00E448BE">
      <w:r>
        <w:br w:type="page"/>
      </w:r>
    </w:p>
    <w:p w14:paraId="15C8D6A8" w14:textId="77777777" w:rsidR="00F702E3" w:rsidRPr="00803BE3" w:rsidRDefault="00F702E3" w:rsidP="0019679C">
      <w:pPr>
        <w:pStyle w:val="Heading3"/>
      </w:pPr>
      <w:r w:rsidRPr="00803BE3">
        <w:t>1</w:t>
      </w:r>
      <w:r w:rsidRPr="00803BE3">
        <w:rPr>
          <w:cs/>
        </w:rPr>
        <w:t xml:space="preserve">.4 </w:t>
      </w:r>
      <w:r w:rsidRPr="00803BE3">
        <w:t xml:space="preserve">Mortgage Loan </w:t>
      </w:r>
      <w:r w:rsidRPr="00803BE3">
        <w:rPr>
          <w:cs/>
        </w:rPr>
        <w:t>(</w:t>
      </w:r>
      <w:r w:rsidRPr="00803BE3">
        <w:t>DER_MGL</w:t>
      </w:r>
      <w:r w:rsidRPr="00803BE3">
        <w:rPr>
          <w:cs/>
        </w:rPr>
        <w:t>)</w:t>
      </w:r>
      <w:r w:rsidRPr="00D84101">
        <w:rPr>
          <w:caps/>
          <w:color w:val="FF0000"/>
          <w:vertAlign w:val="superscript"/>
        </w:rPr>
        <w:t xml:space="preserve"> </w:t>
      </w:r>
    </w:p>
    <w:p w14:paraId="54DF97EA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64F499D" w14:textId="4161A20F" w:rsidR="00E448BE" w:rsidRPr="00B742BC" w:rsidRDefault="00E448BE" w:rsidP="00E448B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B742BC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9"/>
        <w:gridCol w:w="1625"/>
        <w:gridCol w:w="820"/>
        <w:gridCol w:w="352"/>
        <w:gridCol w:w="454"/>
        <w:gridCol w:w="1107"/>
        <w:gridCol w:w="1722"/>
        <w:gridCol w:w="1258"/>
        <w:gridCol w:w="314"/>
        <w:gridCol w:w="454"/>
        <w:gridCol w:w="1629"/>
      </w:tblGrid>
      <w:tr w:rsidR="00C25A72" w:rsidRPr="00B742BC" w14:paraId="7B82534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AC7F9CF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C731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C870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970E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23E2B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3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BDCA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0E243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83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8FD667" w14:textId="1DB23AD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48BE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B20FC78" w14:textId="3DE35E1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42B19ED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  <w:vAlign w:val="center"/>
          </w:tcPr>
          <w:p w14:paraId="51C1697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423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03F6D2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F0084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  <w:vAlign w:val="center"/>
          </w:tcPr>
          <w:p w14:paraId="41E0EC7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DC97A6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39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5B2B64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40705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58AB77" w14:textId="6FFABEEB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B6F0D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421E48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</w:tcBorders>
            <w:vAlign w:val="center"/>
          </w:tcPr>
          <w:p w14:paraId="74907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36BD9A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48E74E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6EF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BEBC7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511F8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34943C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2768C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EAC5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F3B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7DC3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D4221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1F2D99A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AB234D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89F1E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0611E5A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A46DD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15DA9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6EDF6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F7CDC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42E121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6678A96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071B2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AA498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CD321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7AE94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A2AF5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792C96B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9E87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B798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701E5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4049CBF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21ED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32B0EC2C" w14:textId="6CC9727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61165F" w14:textId="16BA2DB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A411CD" w14:textId="261C893A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44BD6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244C73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534A7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705C87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Order of Housing Loan Contracts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8CC01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629FC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98A768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25AFB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7E8C7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1B958593" w14:textId="6827669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90F64D" w14:textId="0852028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9E1B62" w14:textId="3169D0E8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28D50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AFC0D0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9B16D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0FC83E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LTV Ratio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0030A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FC697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BF9F5D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251901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E10E1D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1966102C" w14:textId="3438714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78005E" w14:textId="7FF4B9E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DB83AB" w14:textId="438032B1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95708D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A53673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8BCFD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28B0EA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 of Sale and Purchase Agreement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24258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C180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74CFCA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9545F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D74F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0320299B" w14:textId="4AF3319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DER_CAC.</w:t>
            </w:r>
            <w:r w:rsidR="00DC155A">
              <w:br/>
            </w:r>
            <w:r>
              <w:t>Effective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E8E213" w14:textId="2D5733A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35A050" w14:textId="2825850C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C53EA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B5245B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CAB6E3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4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0078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Burden Free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1D8DD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6B1F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53FAB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186A2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AD04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89F4C8" w14:textId="6823B36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1: </w:t>
            </w:r>
            <w:r>
              <w:rPr>
                <w:rFonts w:hint="cs"/>
                <w:cs/>
              </w:rPr>
              <w:t>ปลอดภาระหนี้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807718" w14:textId="0CFE9EA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65B6C6" w14:textId="426DE18B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4921A8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E48E056" w14:textId="77777777" w:rsidR="00E448BE" w:rsidRPr="00B742BC" w:rsidRDefault="00E448BE" w:rsidP="00E448B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CD303D5" w14:textId="77777777" w:rsidR="00E448BE" w:rsidRPr="00B742BC" w:rsidRDefault="00E448BE" w:rsidP="00E448B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93D9BC6" w14:textId="77777777" w:rsidR="00E13080" w:rsidRPr="00B742BC" w:rsidRDefault="00E13080" w:rsidP="00E13080">
      <w:pPr>
        <w:rPr>
          <w:b/>
          <w:bCs/>
        </w:rPr>
      </w:pPr>
    </w:p>
    <w:p w14:paraId="191163E0" w14:textId="022B4544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.5 </w:t>
      </w:r>
      <w:r w:rsidRPr="00803BE3">
        <w:t>Project Finance</w:t>
      </w:r>
      <w:r w:rsidRPr="00803BE3">
        <w:rPr>
          <w:cs/>
        </w:rPr>
        <w:t xml:space="preserve"> (</w:t>
      </w:r>
      <w:r w:rsidRPr="00803BE3">
        <w:t>DER_PJF</w:t>
      </w:r>
      <w:r w:rsidRPr="00803BE3">
        <w:rPr>
          <w:cs/>
        </w:rPr>
        <w:t>)</w:t>
      </w:r>
      <w:bookmarkEnd w:id="10"/>
    </w:p>
    <w:p w14:paraId="4B31473D" w14:textId="7503073B" w:rsidR="00F702E3" w:rsidRDefault="00F702E3" w:rsidP="00F702E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2751C9C" w14:textId="77777777" w:rsidR="00E13080" w:rsidRPr="00B742BC" w:rsidRDefault="00E13080" w:rsidP="00E13080">
      <w:pPr>
        <w:rPr>
          <w:b/>
          <w:bCs/>
        </w:rPr>
      </w:pPr>
      <w:bookmarkStart w:id="16" w:name="_Toc125035605"/>
      <w:bookmarkEnd w:id="11"/>
      <w:bookmarkEnd w:id="12"/>
      <w:bookmarkEnd w:id="13"/>
    </w:p>
    <w:p w14:paraId="16A8B87B" w14:textId="6AA11ECB" w:rsidR="00690505" w:rsidRPr="00803BE3" w:rsidRDefault="00690505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.6 </w:t>
      </w:r>
      <w:r w:rsidR="00D46BA0" w:rsidRPr="00803BE3">
        <w:t>FX Loan</w:t>
      </w:r>
      <w:r w:rsidRPr="00803BE3">
        <w:rPr>
          <w:cs/>
        </w:rPr>
        <w:t xml:space="preserve"> (</w:t>
      </w:r>
      <w:r w:rsidR="00D46BA0" w:rsidRPr="00803BE3">
        <w:t>DER_</w:t>
      </w:r>
      <w:r w:rsidR="00D46046" w:rsidRPr="00803BE3">
        <w:t>FXL</w:t>
      </w:r>
      <w:bookmarkEnd w:id="16"/>
      <w:r w:rsidR="00187657" w:rsidRPr="00803BE3">
        <w:rPr>
          <w:cs/>
        </w:rPr>
        <w:t>)</w:t>
      </w:r>
    </w:p>
    <w:p w14:paraId="1DB27AC5" w14:textId="77777777" w:rsidR="000D49CB" w:rsidRPr="00803BE3" w:rsidRDefault="000D49CB" w:rsidP="000D49CB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80725DF" w14:textId="633A0AE0" w:rsidR="009B5CA1" w:rsidRPr="00B742BC" w:rsidRDefault="009B5CA1" w:rsidP="009B5C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B742BC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8"/>
        <w:gridCol w:w="1687"/>
        <w:gridCol w:w="801"/>
        <w:gridCol w:w="346"/>
        <w:gridCol w:w="445"/>
        <w:gridCol w:w="1588"/>
        <w:gridCol w:w="1678"/>
        <w:gridCol w:w="859"/>
        <w:gridCol w:w="309"/>
        <w:gridCol w:w="445"/>
        <w:gridCol w:w="1588"/>
      </w:tblGrid>
      <w:tr w:rsidR="00C25A72" w:rsidRPr="00B742BC" w14:paraId="205F84A0" w14:textId="77777777" w:rsidTr="00060D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544C2A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7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ECD5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C32A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34DF3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0885C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5835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1BD5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7EA7C41" w14:textId="317744F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48BE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7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AD81F6" w14:textId="28CACDE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4531906E" w14:textId="77777777" w:rsidTr="00060D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B6FA1D4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37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A002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825E7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EA43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9EB988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4071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4730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5FBD0" w14:textId="47B3EFB3" w:rsidR="00C25A72" w:rsidRPr="00233550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D3A07AB" w14:textId="77777777" w:rsidR="00C25A72" w:rsidRPr="0023355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3550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45124C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2DBCC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B63B83E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97EB26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7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8E7C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4809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AB3F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A0AA6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B50E4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F2694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BCAE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8B57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A2DFDB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top w:val="single" w:sz="12" w:space="0" w:color="003865"/>
              <w:left w:val="single" w:sz="4" w:space="0" w:color="002060"/>
            </w:tcBorders>
          </w:tcPr>
          <w:p w14:paraId="037284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7A25FE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A016E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79C21A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C37C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8B1D6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F2C99D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2D48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14066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EB75AC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22F93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C04452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609C9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0B04525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9104C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14B12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1D994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8EA30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10C950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07DB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77DF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66FCDB1" w14:textId="70CC0FD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565984" w14:textId="6461236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83C5E4" w14:textId="2C5E0FA0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64BB01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AE656E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59528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EC057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ACCD Scheme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EA510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34687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988A06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F3FE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176FA5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C6EE2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4EA9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3F8800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1B513015" w14:textId="11C5F0F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77314EF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75F19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24C23C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Put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A12D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65E7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777DD2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22C4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BD622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0FE0118" w14:textId="6C0CDC3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7CEE6F" w14:textId="0EB25FA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D3BD57" w14:textId="5F8865B3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01382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714D176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F6E77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F1ACD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Put Option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57BCD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4A17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E2CA11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86EA95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64680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EF75EBB" w14:textId="7D8E53A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FA20BF" w14:textId="0E2005E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C7200B" w14:textId="4469138E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2252B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F80662D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B48C2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D72CB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FD902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F36B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335742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6A7691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76DF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2E6A583F" w14:textId="26A5500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C83BAF" w14:textId="4116E6E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A67766" w14:textId="582C932C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93F61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BB4361F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DC8A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6A781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28F1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CC2E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18F92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1ACA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BDC090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3526413" w14:textId="1F36615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D5F847" w14:textId="7AF835D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A2B1A7" w14:textId="2EFB54FD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586493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E3F972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8D2D5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7212040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Put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325A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CBF90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1E5FC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4C6F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4BC8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B5EF8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7AD9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EDB98D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0EF44AB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B1EDC95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0E55A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9CE341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Call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B17B1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D3E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E3F0CB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899876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4ECEE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70820F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9E47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34E220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6D3EC5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E933187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01408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D166E5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Disbursement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92CE0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6A9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D72DAD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10047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B190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110986AA" w14:textId="00027B2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7FD47E" w14:textId="4418A1C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07AA1D" w14:textId="0440C6D6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515C0D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A04EC33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DFB77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48E75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50A3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91E24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A17B5A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061E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C0DFE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89C7222" w14:textId="7265CEF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1960B5" w14:textId="3426BB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57234A" w14:textId="6336304D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1F1884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56661B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E6180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B35750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D854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38529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C4787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4D52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7154A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8CA9A56" w14:textId="0E151C0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8FAA22" w14:textId="7881292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7ED2D5" w14:textId="46C1164C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1D6B389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4367790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3BF0B5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37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23A1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Primary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F7F74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D747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19CE2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C52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383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B0A306" w14:textId="7BE0AA5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6B0913" w14:textId="66378B1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480D52" w14:textId="5AE033FE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  <w:bottom w:val="single" w:sz="12" w:space="0" w:color="002060"/>
            </w:tcBorders>
          </w:tcPr>
          <w:p w14:paraId="5F33E07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95BCB6" w14:textId="77777777" w:rsidR="009B5CA1" w:rsidRPr="00B742BC" w:rsidRDefault="009B5CA1" w:rsidP="009B5CA1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3754D16" w14:textId="77777777" w:rsidR="009B5CA1" w:rsidRPr="00B742BC" w:rsidRDefault="009B5CA1" w:rsidP="009B5CA1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3C822A51" w14:textId="77777777" w:rsidR="00E13080" w:rsidRPr="00B742BC" w:rsidRDefault="00E13080" w:rsidP="00E13080">
      <w:pPr>
        <w:rPr>
          <w:b/>
          <w:bCs/>
        </w:rPr>
      </w:pPr>
      <w:bookmarkStart w:id="17" w:name="_Toc125035606"/>
    </w:p>
    <w:p w14:paraId="52E8699A" w14:textId="40E03AE5" w:rsidR="00690505" w:rsidRPr="00803BE3" w:rsidRDefault="00690505" w:rsidP="0019679C">
      <w:pPr>
        <w:pStyle w:val="Heading3"/>
      </w:pPr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7"/>
    </w:p>
    <w:p w14:paraId="58D088EA" w14:textId="4F4290BC" w:rsidR="00C22438" w:rsidRPr="00803BE3" w:rsidRDefault="00A97B83" w:rsidP="00975A3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FDB831D" w14:textId="77777777" w:rsidR="00E13080" w:rsidRPr="00B742BC" w:rsidRDefault="00E13080" w:rsidP="00E13080">
      <w:pPr>
        <w:rPr>
          <w:b/>
          <w:bCs/>
        </w:rPr>
      </w:pPr>
      <w:bookmarkStart w:id="18" w:name="_Toc125035607"/>
    </w:p>
    <w:p w14:paraId="4A19B893" w14:textId="58B50EBB" w:rsidR="00690505" w:rsidRPr="00803BE3" w:rsidRDefault="00690505" w:rsidP="0019679C">
      <w:pPr>
        <w:pStyle w:val="Heading3"/>
      </w:pPr>
      <w:r w:rsidRPr="00803BE3">
        <w:t>1</w:t>
      </w:r>
      <w:r w:rsidRPr="00803BE3">
        <w:rPr>
          <w:cs/>
        </w:rPr>
        <w:t xml:space="preserve">.8 </w:t>
      </w:r>
      <w:r w:rsidRPr="00803BE3">
        <w:t>Account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Account</w:t>
      </w:r>
      <w:r w:rsidRPr="00803BE3">
        <w:rPr>
          <w:cs/>
        </w:rPr>
        <w:t xml:space="preserve"> (</w:t>
      </w:r>
      <w:r w:rsidRPr="00803BE3">
        <w:t>DER_ACXAC</w:t>
      </w:r>
      <w:r w:rsidRPr="00803BE3">
        <w:rPr>
          <w:cs/>
        </w:rPr>
        <w:t>)</w:t>
      </w:r>
      <w:bookmarkEnd w:id="18"/>
    </w:p>
    <w:p w14:paraId="20F65971" w14:textId="5E615F46" w:rsidR="00C22438" w:rsidRPr="00803BE3" w:rsidRDefault="00A97B83" w:rsidP="00C22438">
      <w:pPr>
        <w:spacing w:after="60" w:line="240" w:lineRule="auto"/>
        <w:rPr>
          <w:b/>
          <w:b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1E72CD5" w14:textId="77777777" w:rsidR="00C55969" w:rsidRPr="00B742BC" w:rsidRDefault="00C55969" w:rsidP="00C55969">
      <w:pPr>
        <w:rPr>
          <w:b/>
          <w:bCs/>
        </w:rPr>
      </w:pPr>
    </w:p>
    <w:p w14:paraId="6DB7797C" w14:textId="62DEA8CC" w:rsidR="00690505" w:rsidRPr="00803BE3" w:rsidRDefault="00690505" w:rsidP="0019679C">
      <w:pPr>
        <w:pStyle w:val="Heading3"/>
        <w:rPr>
          <w:cs/>
        </w:rPr>
      </w:pPr>
      <w:bookmarkStart w:id="19" w:name="_Toc125035608"/>
      <w:r w:rsidRPr="00803BE3">
        <w:t>1</w:t>
      </w:r>
      <w:r w:rsidRPr="00803BE3">
        <w:rPr>
          <w:cs/>
        </w:rPr>
        <w:t>.</w:t>
      </w:r>
      <w:r w:rsidRPr="00803BE3">
        <w:t>9</w:t>
      </w:r>
      <w:r w:rsidRPr="00803BE3">
        <w:rPr>
          <w:cs/>
        </w:rPr>
        <w:t xml:space="preserve"> </w:t>
      </w:r>
      <w:r w:rsidRPr="00803BE3">
        <w:t xml:space="preserve">Policy Adoption </w:t>
      </w:r>
      <w:r w:rsidRPr="00803BE3">
        <w:rPr>
          <w:cs/>
        </w:rPr>
        <w:t>(</w:t>
      </w:r>
      <w:r w:rsidRPr="00803BE3">
        <w:t>DER_PLC</w:t>
      </w:r>
      <w:r w:rsidRPr="00803BE3">
        <w:rPr>
          <w:cs/>
        </w:rPr>
        <w:t>)</w:t>
      </w:r>
      <w:bookmarkEnd w:id="19"/>
    </w:p>
    <w:p w14:paraId="1B3A245A" w14:textId="3F92B3B5" w:rsidR="00BB0A2B" w:rsidRPr="00AD799B" w:rsidRDefault="00D92D79" w:rsidP="00D92D79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>:</w:t>
      </w:r>
      <w:r w:rsidR="00BB0A2B" w:rsidRPr="00AD799B">
        <w:t xml:space="preserve"> </w:t>
      </w:r>
      <w:r w:rsidR="0017772D" w:rsidRPr="00AD799B">
        <w:rPr>
          <w:rFonts w:hint="cs"/>
          <w:cs/>
        </w:rPr>
        <w:t xml:space="preserve">ส่งข้อมูลย้อนหลัง </w:t>
      </w:r>
      <w:r w:rsidR="0017772D" w:rsidRPr="00AD799B">
        <w:t xml:space="preserve">3 </w:t>
      </w:r>
      <w:r w:rsidR="0017772D" w:rsidRPr="00AD799B">
        <w:rPr>
          <w:rFonts w:hint="cs"/>
          <w:cs/>
        </w:rPr>
        <w:t>ปี</w:t>
      </w:r>
    </w:p>
    <w:p w14:paraId="0957934A" w14:textId="2292D484" w:rsidR="00D92D79" w:rsidRPr="006C643E" w:rsidRDefault="00D92D79" w:rsidP="006C643E">
      <w:pPr>
        <w:spacing w:after="0"/>
      </w:pPr>
      <w:r w:rsidRPr="006C643E">
        <w:rPr>
          <w:rFonts w:hint="cs"/>
          <w:cs/>
        </w:rPr>
        <w:t xml:space="preserve">การส่งข้อมูล </w:t>
      </w:r>
      <w:r w:rsidRPr="006C643E">
        <w:t xml:space="preserve">Initial </w:t>
      </w:r>
      <w:r w:rsidRPr="006C643E">
        <w:rPr>
          <w:rFonts w:hint="cs"/>
          <w:cs/>
        </w:rPr>
        <w:t xml:space="preserve">ของ </w:t>
      </w:r>
      <w:r w:rsidRPr="006C643E">
        <w:t xml:space="preserve">FBG </w:t>
      </w:r>
      <w:r w:rsidR="003A77C9" w:rsidRPr="006C643E">
        <w:t xml:space="preserve">: </w:t>
      </w:r>
      <w:r w:rsidR="003A77C9" w:rsidRPr="006C643E">
        <w:rPr>
          <w:rFonts w:hint="cs"/>
          <w:cs/>
        </w:rPr>
        <w:t>ส่งข้อมูลย้อนหลังตั้งแต่</w:t>
      </w:r>
      <w:r w:rsidRPr="006C643E">
        <w:rPr>
          <w:cs/>
        </w:rPr>
        <w:t>งวด ม.ค. 64</w:t>
      </w:r>
    </w:p>
    <w:p w14:paraId="44902558" w14:textId="4ACDA657" w:rsidR="006C643E" w:rsidRPr="006C643E" w:rsidRDefault="006C643E" w:rsidP="00BB0A2B">
      <w:pPr>
        <w:rPr>
          <w:color w:val="FF0000"/>
          <w:cs/>
        </w:rPr>
      </w:pPr>
      <w:r w:rsidRPr="006C643E">
        <w:rPr>
          <w:rFonts w:hint="cs"/>
          <w:color w:val="FF0000"/>
          <w:cs/>
        </w:rPr>
        <w:t xml:space="preserve">การส่งข้อมูล </w:t>
      </w:r>
      <w:r w:rsidRPr="006C643E">
        <w:rPr>
          <w:color w:val="FF0000"/>
        </w:rPr>
        <w:t xml:space="preserve">Initial </w:t>
      </w:r>
      <w:r w:rsidRPr="006C643E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6C643E">
        <w:rPr>
          <w:color w:val="FF0000"/>
        </w:rPr>
        <w:t>FI</w:t>
      </w:r>
      <w:r w:rsidRPr="006C643E">
        <w:rPr>
          <w:rFonts w:hint="cs"/>
          <w:color w:val="FF0000"/>
          <w:cs/>
        </w:rPr>
        <w:t xml:space="preserve"> </w:t>
      </w:r>
      <w:r w:rsidRPr="006C643E">
        <w:rPr>
          <w:color w:val="FF0000"/>
        </w:rPr>
        <w:t xml:space="preserve">: </w:t>
      </w:r>
      <w:r w:rsidRPr="006C643E">
        <w:rPr>
          <w:rFonts w:hint="cs"/>
          <w:color w:val="FF0000"/>
          <w:cs/>
        </w:rPr>
        <w:t xml:space="preserve">ส่งข้อมูลย้อนหลัง </w:t>
      </w:r>
      <w:r w:rsidR="00FD40B8">
        <w:rPr>
          <w:color w:val="FF0000"/>
        </w:rPr>
        <w:t>5</w:t>
      </w:r>
      <w:r w:rsidRPr="006C643E">
        <w:rPr>
          <w:color w:val="FF0000"/>
        </w:rPr>
        <w:t xml:space="preserve"> </w:t>
      </w:r>
      <w:r w:rsidRPr="006C643E">
        <w:rPr>
          <w:rFonts w:hint="cs"/>
          <w:color w:val="FF0000"/>
          <w:cs/>
        </w:rPr>
        <w:t>ปี</w:t>
      </w:r>
    </w:p>
    <w:p w14:paraId="23F96613" w14:textId="77777777" w:rsidR="0047525B" w:rsidRPr="00B742BC" w:rsidRDefault="0047525B" w:rsidP="0047525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391"/>
        <w:gridCol w:w="712"/>
        <w:gridCol w:w="316"/>
        <w:gridCol w:w="506"/>
        <w:gridCol w:w="402"/>
        <w:gridCol w:w="1395"/>
        <w:gridCol w:w="1400"/>
        <w:gridCol w:w="1082"/>
        <w:gridCol w:w="284"/>
        <w:gridCol w:w="506"/>
        <w:gridCol w:w="402"/>
        <w:gridCol w:w="1395"/>
      </w:tblGrid>
      <w:tr w:rsidR="0092337E" w:rsidRPr="00B742BC" w14:paraId="67189FDD" w14:textId="77777777" w:rsidTr="00E13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1CD9A0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7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99ED8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3B4E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942767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5C82A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01CE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532B0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0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A6459F" w14:textId="0CB9AEE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525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9C9A055" w14:textId="4EEC542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B47F59" w:rsidRPr="00B742BC" w14:paraId="0B3F3CF9" w14:textId="77777777" w:rsidTr="00E13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6B9C9F6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7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85B2B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24FF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A64EB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CA687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9730D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9C0B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3C63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F7DE41" w14:textId="51073740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165F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53A25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867A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0FE6A4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7F59" w:rsidRPr="00B742BC" w14:paraId="4900F259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12CB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163D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33DA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487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A7970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5A8DCA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FE3D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8C02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7945A58C" w14:textId="77777777" w:rsidR="00C25A72" w:rsidRPr="00837E15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FECF486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DC4DF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67328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341C9E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7F59" w:rsidRPr="00B742BC" w14:paraId="7A160D86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5E1873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68DCBE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8A11E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DEE9C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BC07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D5CC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8C7CE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69FADF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16E28C1E" w14:textId="77777777" w:rsidR="00C25A72" w:rsidRPr="00837E15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0C262023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AB8BE6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22BE56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ECC38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7F59" w:rsidRPr="00B742BC" w14:paraId="6588F204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11B4B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314E54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04F1E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C1F6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24F66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0E8E0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6BD2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7099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5CADC026" w14:textId="5B547A70" w:rsidR="00C25A72" w:rsidRPr="00837E15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10B165DF" w14:textId="6B634B81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9DDD5A" w14:textId="59FA1E25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418828" w14:textId="41F11D34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41144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3755455C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B96E3A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51C67AB1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5DA70D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DE73E5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0C753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BB784C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02B77B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45A22E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406B96E7" w14:textId="075364E5" w:rsidR="00C306DA" w:rsidRPr="00837E15" w:rsidRDefault="00C60C93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C93">
              <w:t>DER_CAC.</w:t>
            </w:r>
            <w:r w:rsidR="007E2285">
              <w:br/>
            </w:r>
            <w:r w:rsidRPr="00C60C93">
              <w:t>Effective Date</w:t>
            </w: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7A88EDBD" w14:textId="7A5A501B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1552FC" w14:textId="7C160A75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1D79F8" w14:textId="73913C79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0DCF2A5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6DA" w:rsidRPr="00B742BC" w14:paraId="535A29CB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52B4B6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48EB8AB3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34D40A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B74365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A169A3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5E5414" w14:textId="77777777" w:rsidR="00C306DA" w:rsidRPr="00F86637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CC5025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2B5CDB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249606FE" w14:textId="1B94A7AA" w:rsidR="00C306DA" w:rsidRPr="00837E15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407BF">
              <w:t>2300-01-01</w:t>
            </w: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2A96F20D" w14:textId="4233249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D0A3E7" w14:textId="45642288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CC431" w14:textId="25C9DC54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66F353C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119E28E8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023945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015BF4D2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Policy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CBCD38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8CA847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205CF3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9A8FBF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897870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FDE49A9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3DBCC4AB" w14:textId="5754AEDD" w:rsidR="00C306DA" w:rsidRPr="00837E15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0DD199BC" w14:textId="63E4B084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036AF5" w14:textId="145D8C86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2B128B" w14:textId="5C4D164E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A733AA8" w14:textId="6E0A963F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6DA" w:rsidRPr="00B742BC" w14:paraId="4EB9EC2B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941901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7B903B90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Policy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49FB6C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3F3EAB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53F732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3F012B" w14:textId="77777777" w:rsidR="00C306DA" w:rsidRPr="00F86637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1CBDD2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AAAC3AF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4421D25D" w14:textId="3F679683" w:rsidR="00C306DA" w:rsidRPr="00837E15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608FFFB1" w14:textId="60D3FB9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511533" w14:textId="6860B38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A70E95" w14:textId="77777777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7E747CB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0F20193B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DA61B04" w14:textId="77777777" w:rsidR="00C306DA" w:rsidRPr="00F86637" w:rsidRDefault="00C306DA" w:rsidP="00C306DA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6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49C8" w14:textId="6A4DC408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 xml:space="preserve">SFI Policy </w:t>
            </w:r>
            <w:r w:rsidR="006D51F9">
              <w:rPr>
                <w:color w:val="FF0000"/>
              </w:rPr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867BFD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F55FB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A23315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8E8F9B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282B7E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192FC1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349D4AF" w14:textId="75E54F9E" w:rsidR="00C306DA" w:rsidRPr="00AC5DD9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</w:tcBorders>
          </w:tcPr>
          <w:p w14:paraId="627101AF" w14:textId="77777777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A74B0" w14:textId="77777777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3B3CCF" w14:textId="04060473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2498A5DF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40914FF0" w14:textId="77777777" w:rsidR="00E13080" w:rsidRPr="00B742BC" w:rsidRDefault="00E13080" w:rsidP="00E13080">
      <w:pPr>
        <w:rPr>
          <w:b/>
          <w:bCs/>
        </w:rPr>
      </w:pPr>
      <w:bookmarkStart w:id="20" w:name="_Toc125035609"/>
    </w:p>
    <w:p w14:paraId="1C95C12B" w14:textId="364C9E27" w:rsidR="006C58D1" w:rsidRPr="00803BE3" w:rsidRDefault="006C58D1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>.</w:t>
      </w:r>
      <w:r w:rsidR="007D6BDB" w:rsidRPr="00803BE3">
        <w:t xml:space="preserve">10 </w:t>
      </w:r>
      <w:r w:rsidRPr="00803BE3">
        <w:t>Grace Period</w:t>
      </w:r>
      <w:r w:rsidRPr="00803BE3">
        <w:rPr>
          <w:cs/>
        </w:rPr>
        <w:t xml:space="preserve"> (</w:t>
      </w:r>
      <w:r w:rsidRPr="00803BE3">
        <w:t>DER_GR</w:t>
      </w:r>
      <w:r w:rsidR="001F7776" w:rsidRPr="00803BE3">
        <w:t>P</w:t>
      </w:r>
      <w:r w:rsidRPr="00803BE3">
        <w:t>D</w:t>
      </w:r>
      <w:r w:rsidRPr="00803BE3">
        <w:rPr>
          <w:cs/>
        </w:rPr>
        <w:t>)</w:t>
      </w:r>
      <w:bookmarkEnd w:id="20"/>
    </w:p>
    <w:p w14:paraId="1D2233E9" w14:textId="242AFAFC" w:rsidR="00713F37" w:rsidRPr="00803BE3" w:rsidRDefault="00A97B83" w:rsidP="00C22438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D1F2F04" w14:textId="6E5E8702" w:rsidR="00434F9D" w:rsidRPr="00803BE3" w:rsidRDefault="00434F9D" w:rsidP="0019679C">
      <w:pPr>
        <w:pStyle w:val="Heading3"/>
        <w:rPr>
          <w:cs/>
        </w:rPr>
      </w:pPr>
      <w:bookmarkStart w:id="21" w:name="_Toc125035610"/>
      <w:r w:rsidRPr="00803BE3">
        <w:t>1</w:t>
      </w:r>
      <w:r w:rsidRPr="00803BE3">
        <w:rPr>
          <w:cs/>
        </w:rPr>
        <w:t>.1</w:t>
      </w:r>
      <w:r w:rsidRPr="00803BE3">
        <w:t>1</w:t>
      </w:r>
      <w:r w:rsidRPr="00803BE3">
        <w:rPr>
          <w:cs/>
        </w:rPr>
        <w:t xml:space="preserve"> </w:t>
      </w:r>
      <w:r w:rsidRPr="00803BE3">
        <w:t>Portfolio</w:t>
      </w:r>
      <w:r w:rsidRPr="00803BE3">
        <w:rPr>
          <w:cs/>
        </w:rPr>
        <w:t xml:space="preserve"> (</w:t>
      </w:r>
      <w:r w:rsidRPr="00803BE3">
        <w:t>DER_</w:t>
      </w:r>
      <w:r w:rsidR="008B0D5A" w:rsidRPr="00803BE3">
        <w:t>PRT</w:t>
      </w:r>
      <w:r w:rsidRPr="00803BE3">
        <w:rPr>
          <w:cs/>
        </w:rPr>
        <w:t>)</w:t>
      </w:r>
      <w:bookmarkEnd w:id="21"/>
    </w:p>
    <w:p w14:paraId="7D2F9AE0" w14:textId="07610533" w:rsidR="0017772D" w:rsidRPr="00803BE3" w:rsidRDefault="0017772D" w:rsidP="00434F9D">
      <w:pPr>
        <w:spacing w:after="120" w:line="240" w:lineRule="auto"/>
        <w:rPr>
          <w:b/>
          <w:b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6AFA083" w14:textId="77777777" w:rsidR="00CA3FC6" w:rsidRPr="00B742BC" w:rsidRDefault="00CA3FC6" w:rsidP="00CA3F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"/>
        <w:gridCol w:w="1559"/>
        <w:gridCol w:w="790"/>
        <w:gridCol w:w="342"/>
        <w:gridCol w:w="558"/>
        <w:gridCol w:w="440"/>
        <w:gridCol w:w="778"/>
        <w:gridCol w:w="1570"/>
        <w:gridCol w:w="847"/>
        <w:gridCol w:w="306"/>
        <w:gridCol w:w="558"/>
        <w:gridCol w:w="440"/>
        <w:gridCol w:w="1564"/>
      </w:tblGrid>
      <w:tr w:rsidR="00C25A72" w:rsidRPr="00B742BC" w14:paraId="7E831D0E" w14:textId="77777777" w:rsidTr="00C55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ADA89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2A85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5E98F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520586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7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ED867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4BA1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7AB12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0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CEBC1E5" w14:textId="25E530F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525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B7A5105" w14:textId="410B81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99D6C35" w14:textId="77777777" w:rsidTr="00C55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6FEA60A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9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347C2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8C296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61C4B1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78F3C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2C7435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2CC2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0FB9A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A523DAC" w14:textId="65148C0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014A8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941F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8323D2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caps w:val="0"/>
                <w:color w:val="FF0000"/>
              </w:rPr>
              <w:t>SFI</w:t>
            </w:r>
          </w:p>
        </w:tc>
        <w:tc>
          <w:tcPr>
            <w:tcW w:w="6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60219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702AE2" w14:textId="77777777" w:rsidTr="00C55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top w:val="single" w:sz="12" w:space="0" w:color="003865"/>
              <w:right w:val="single" w:sz="4" w:space="0" w:color="002060"/>
            </w:tcBorders>
          </w:tcPr>
          <w:p w14:paraId="574D14B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211D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31E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4223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96ADE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E4B73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4D5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971A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4DBD9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13C69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842C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E77191" w14:textId="77777777" w:rsidR="00C25A72" w:rsidRPr="00F529E0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top w:val="single" w:sz="12" w:space="0" w:color="003865"/>
              <w:left w:val="single" w:sz="4" w:space="0" w:color="002060"/>
            </w:tcBorders>
          </w:tcPr>
          <w:p w14:paraId="31FC846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8E72CE6" w14:textId="77777777" w:rsidTr="00C55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right w:val="single" w:sz="4" w:space="0" w:color="002060"/>
            </w:tcBorders>
          </w:tcPr>
          <w:p w14:paraId="4D29E66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5B7825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2B55C2A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1418A06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0FCDC02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right w:val="single" w:sz="4" w:space="0" w:color="002060"/>
            </w:tcBorders>
          </w:tcPr>
          <w:p w14:paraId="63511E89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3A0D58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2D07C03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right w:val="single" w:sz="4" w:space="0" w:color="auto"/>
            </w:tcBorders>
          </w:tcPr>
          <w:p w14:paraId="1D6703C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1407FF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1D8D31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46269E60" w14:textId="77777777" w:rsidR="00C25A72" w:rsidRPr="00F529E0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5296A9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9657716" w14:textId="77777777" w:rsidTr="00C55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right w:val="single" w:sz="4" w:space="0" w:color="002060"/>
            </w:tcBorders>
          </w:tcPr>
          <w:p w14:paraId="57B266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201A2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43CFF83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1C71B9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51E3A94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right w:val="single" w:sz="4" w:space="0" w:color="002060"/>
            </w:tcBorders>
          </w:tcPr>
          <w:p w14:paraId="25E2978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00DB3A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75599C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right w:val="single" w:sz="4" w:space="0" w:color="auto"/>
            </w:tcBorders>
          </w:tcPr>
          <w:p w14:paraId="09C782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45DC6B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340B513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31377217" w14:textId="77777777" w:rsidR="00C25A72" w:rsidRPr="00F529E0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37209E4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7201994" w14:textId="77777777" w:rsidTr="00C55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bottom w:val="single" w:sz="12" w:space="0" w:color="002060"/>
              <w:right w:val="single" w:sz="4" w:space="0" w:color="002060"/>
            </w:tcBorders>
          </w:tcPr>
          <w:p w14:paraId="449691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45EA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Portfolio Name</w:t>
            </w:r>
          </w:p>
        </w:tc>
        <w:tc>
          <w:tcPr>
            <w:tcW w:w="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308C8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8CCD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C4A24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91C1C7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3B6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30AF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ED2EC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BD75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6359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E024D" w14:textId="77777777" w:rsidR="00C25A72" w:rsidRPr="00F529E0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  <w:bottom w:val="single" w:sz="12" w:space="0" w:color="002060"/>
            </w:tcBorders>
          </w:tcPr>
          <w:p w14:paraId="4A8B25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7D6CCD" w14:textId="77777777" w:rsidR="00C55969" w:rsidRPr="00B742BC" w:rsidRDefault="00C55969" w:rsidP="00C55969">
      <w:pPr>
        <w:rPr>
          <w:b/>
          <w:bCs/>
        </w:rPr>
      </w:pPr>
    </w:p>
    <w:p w14:paraId="0C024792" w14:textId="12D741F6" w:rsidR="004B4A09" w:rsidRPr="0019679C" w:rsidRDefault="004B4A09" w:rsidP="0019679C">
      <w:pPr>
        <w:pStyle w:val="Heading3"/>
        <w:rPr>
          <w:cs/>
        </w:rPr>
      </w:pPr>
      <w:bookmarkStart w:id="22" w:name="_Toc125035611"/>
      <w:r w:rsidRPr="0019679C">
        <w:t>1</w:t>
      </w:r>
      <w:r w:rsidRPr="0019679C">
        <w:rPr>
          <w:cs/>
        </w:rPr>
        <w:t>.1</w:t>
      </w:r>
      <w:r w:rsidRPr="0019679C">
        <w:t>2</w:t>
      </w:r>
      <w:r w:rsidRPr="0019679C">
        <w:rPr>
          <w:cs/>
        </w:rPr>
        <w:t xml:space="preserve"> </w:t>
      </w:r>
      <w:r w:rsidR="00306FE9" w:rsidRPr="0019679C">
        <w:t xml:space="preserve">Product Program </w:t>
      </w:r>
      <w:r w:rsidRPr="0019679C">
        <w:rPr>
          <w:cs/>
        </w:rPr>
        <w:t>(</w:t>
      </w:r>
      <w:r w:rsidRPr="0019679C">
        <w:t>DER_</w:t>
      </w:r>
      <w:r w:rsidR="003E497B" w:rsidRPr="0019679C">
        <w:t>PP</w:t>
      </w:r>
      <w:r w:rsidRPr="0019679C">
        <w:rPr>
          <w:cs/>
        </w:rPr>
        <w:t>)</w:t>
      </w:r>
      <w:bookmarkEnd w:id="22"/>
    </w:p>
    <w:p w14:paraId="7B67FB76" w14:textId="77777777" w:rsidR="00885C4C" w:rsidRPr="00803BE3" w:rsidRDefault="00885C4C" w:rsidP="00885C4C">
      <w:pPr>
        <w:spacing w:after="120" w:line="240" w:lineRule="auto"/>
        <w:rPr>
          <w: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5696B87" w14:textId="77777777" w:rsidR="00E13080" w:rsidRPr="00B742BC" w:rsidRDefault="00E13080" w:rsidP="00E13080">
      <w:pPr>
        <w:rPr>
          <w:b/>
          <w:bCs/>
        </w:rPr>
      </w:pPr>
      <w:bookmarkStart w:id="23" w:name="_Toc125035612"/>
    </w:p>
    <w:p w14:paraId="1F8F0F7B" w14:textId="4084C0C9" w:rsidR="00CE1490" w:rsidRPr="0019679C" w:rsidRDefault="00CE1490" w:rsidP="0019679C">
      <w:pPr>
        <w:pStyle w:val="Heading3"/>
        <w:rPr>
          <w:iCs/>
        </w:rPr>
      </w:pPr>
      <w:r w:rsidRPr="0019679C">
        <w:rPr>
          <w:iCs/>
        </w:rPr>
        <w:t>1</w:t>
      </w:r>
      <w:r w:rsidRPr="0019679C">
        <w:rPr>
          <w:cs/>
        </w:rPr>
        <w:t>.</w:t>
      </w:r>
      <w:r w:rsidRPr="0019679C">
        <w:t>13</w:t>
      </w:r>
      <w:r w:rsidRPr="0019679C">
        <w:rPr>
          <w:cs/>
        </w:rPr>
        <w:t xml:space="preserve"> </w:t>
      </w:r>
      <w:r w:rsidRPr="0019679C">
        <w:t xml:space="preserve">Debt Restructuring </w:t>
      </w:r>
      <w:r w:rsidRPr="0019679C">
        <w:rPr>
          <w:cs/>
        </w:rPr>
        <w:t>(</w:t>
      </w:r>
      <w:r w:rsidRPr="0019679C">
        <w:t>DER_DR</w:t>
      </w:r>
      <w:r w:rsidRPr="0019679C">
        <w:rPr>
          <w:cs/>
        </w:rPr>
        <w:t>)</w:t>
      </w:r>
      <w:bookmarkEnd w:id="23"/>
    </w:p>
    <w:p w14:paraId="1D87EFFD" w14:textId="7CBF0638" w:rsidR="00F642C9" w:rsidRPr="00AD799B" w:rsidRDefault="00A134A3" w:rsidP="00A134A3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="00F642C9"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B1926" w14:textId="4B793F34" w:rsidR="00A134A3" w:rsidRPr="008D3F3F" w:rsidRDefault="00A134A3" w:rsidP="008D3F3F">
      <w:pPr>
        <w:spacing w:after="0"/>
      </w:pPr>
      <w:r w:rsidRPr="008D3F3F">
        <w:rPr>
          <w:rFonts w:hint="cs"/>
          <w:cs/>
        </w:rPr>
        <w:t xml:space="preserve">การส่งข้อมูล </w:t>
      </w:r>
      <w:r w:rsidRPr="008D3F3F">
        <w:t xml:space="preserve">Initial </w:t>
      </w:r>
      <w:r w:rsidRPr="008D3F3F">
        <w:rPr>
          <w:rFonts w:hint="cs"/>
          <w:cs/>
        </w:rPr>
        <w:t xml:space="preserve">ของ </w:t>
      </w:r>
      <w:r w:rsidRPr="008D3F3F">
        <w:t>FBG</w:t>
      </w:r>
      <w:r w:rsidR="00C55969">
        <w:t xml:space="preserve"> </w:t>
      </w:r>
      <w:r w:rsidRPr="008D3F3F">
        <w:t xml:space="preserve">: </w:t>
      </w:r>
      <w:r w:rsidRPr="008D3F3F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D3F3F">
        <w:t>RDT</w:t>
      </w:r>
    </w:p>
    <w:p w14:paraId="38C8D287" w14:textId="1043A7DA" w:rsidR="008D3F3F" w:rsidRPr="008D3F3F" w:rsidRDefault="008D3F3F" w:rsidP="00C55969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  <w:cs/>
        </w:rPr>
        <w:t xml:space="preserve"> </w:t>
      </w:r>
      <w:r w:rsidRPr="008D3F3F">
        <w:rPr>
          <w:color w:val="FF0000"/>
        </w:rPr>
        <w:t xml:space="preserve">: </w:t>
      </w:r>
      <w:r w:rsidRPr="008D3F3F">
        <w:rPr>
          <w:rFonts w:hint="cs"/>
          <w:color w:val="FF0000"/>
          <w:cs/>
        </w:rPr>
        <w:t>ไม่ต้องส่งข้อมูลตั้งต้น และเริ่มส่งเมื่อมีธุรกรรม</w:t>
      </w:r>
    </w:p>
    <w:p w14:paraId="627373A7" w14:textId="77777777" w:rsidR="000B171C" w:rsidRPr="00B742BC" w:rsidRDefault="000B171C" w:rsidP="000B17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9"/>
        <w:gridCol w:w="1528"/>
        <w:gridCol w:w="720"/>
        <w:gridCol w:w="280"/>
        <w:gridCol w:w="492"/>
        <w:gridCol w:w="376"/>
        <w:gridCol w:w="1481"/>
        <w:gridCol w:w="1568"/>
        <w:gridCol w:w="776"/>
        <w:gridCol w:w="245"/>
        <w:gridCol w:w="492"/>
        <w:gridCol w:w="376"/>
        <w:gridCol w:w="1481"/>
      </w:tblGrid>
      <w:tr w:rsidR="00C25A72" w:rsidRPr="00B742BC" w14:paraId="39F15E04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28A62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3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7B3A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7599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09E84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4DB1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9EC8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7DAF6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2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BF26BC" w14:textId="368F7CC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8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D3DE11A" w14:textId="51EEA536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F933AE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BB0827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23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88EB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BA1F2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74B24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8B474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DD8D2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7DD8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F422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EC6C6A" w14:textId="015BBB22" w:rsidR="00C25A72" w:rsidRPr="00B742BC" w:rsidRDefault="004B6D2C" w:rsidP="004B6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07C6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4C4D8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46FF32" w14:textId="77777777" w:rsidR="00C25A72" w:rsidRPr="00793B42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793B42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8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7B9021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148C935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7E4769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9481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44ED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F6347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B83A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9ABE6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8875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EEC2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255EBC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4335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807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5C713C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top w:val="single" w:sz="12" w:space="0" w:color="003865"/>
              <w:left w:val="single" w:sz="4" w:space="0" w:color="002060"/>
            </w:tcBorders>
          </w:tcPr>
          <w:p w14:paraId="5070C5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A74343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5BADC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82675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7B35C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CB8F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418B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89881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73613D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A448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981C4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24D5E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352FD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7A3384" w14:textId="77777777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67170D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3BCCA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04B6D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6AE7363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3189DB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679AD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AC4C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F0500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3BA4A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28F2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51EA778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AF753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3DB6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A1EE1C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6389F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D47599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22735A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754316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B8638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CEC4D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462A96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089AF9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2E06C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9C7666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1B02A01" w14:textId="50BC287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481EC3" w14:textId="5D6A3FB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D0F3BC" w14:textId="501B36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E23456B" w14:textId="2F4527CF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1A2AF6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4C0B4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545D06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5258B6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</w:t>
            </w:r>
            <w:r w:rsidRPr="00B742BC">
              <w:rPr>
                <w:cs/>
              </w:rPr>
              <w:t>-</w:t>
            </w:r>
            <w:r w:rsidRPr="00B742BC">
              <w:t>DR</w:t>
            </w:r>
            <w:r w:rsidRPr="00B742BC">
              <w:rPr>
                <w:cs/>
              </w:rPr>
              <w:t xml:space="preserve"> </w:t>
            </w: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5806E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0E1AA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210B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2BF31A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DFC4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8A17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6BCAE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F8541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2C60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8A364B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451C053" w14:textId="2732E28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290B18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5904B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6917F3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6E3310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DBF65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862E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B524AD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4CDCF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C49F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83099C9" w14:textId="3F0409D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B886720" w14:textId="18F9EB2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E8E574" w14:textId="46BDEDB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3B78123" w14:textId="0B14E9F9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1E1E8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C425A4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3F7BB0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1CF92F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455B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C3F03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E297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DB6544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BC8B2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D62859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47ABE3E5" w14:textId="7F54423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52B3B7" w14:textId="5E7D2A8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7C54010" w14:textId="02D60C5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374B5A" w14:textId="3C60AAA8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55295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914BC41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88F845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4D47F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3119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B217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83D532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AD144D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1F0D3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E2FD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05241DA0" w14:textId="68A4F48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5913BD8" w14:textId="1B46718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B1BA91" w14:textId="787D601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4F1223" w14:textId="637FC785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14778AC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94D7D42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86E50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10D08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BFC76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60E1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A957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81346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C541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7AD1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80C0A4C" w14:textId="4E35581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78FAEE" w14:textId="277335DB" w:rsidR="00C25A72" w:rsidRPr="00994396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43FF4F" w14:textId="51CAF7D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C59C76" w14:textId="560D09C0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4101D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0F8632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CB29A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790A2CA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6610B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0F2D7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4FEE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72B8D5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A2978C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40C3D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58365415" w14:textId="7C1C55A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5417A6" w14:textId="0DE3CF77" w:rsidR="00C25A72" w:rsidRPr="00994396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EB29F9" w14:textId="0559895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A45441" w14:textId="4D3BEFAE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34108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FF0539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400564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3BFB122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Conditional 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F512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C638C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7D4FF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715B25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5C27E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8BED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B15ABE0" w14:textId="5D78900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385928" w14:textId="4336EF3B" w:rsidR="00C25A72" w:rsidRPr="00994396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0C6EEA" w14:textId="4E40D53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6417DE" w14:textId="0F66B364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6F494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7CEA021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1C4018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277B75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Conditional 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67F5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4D27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3EDEFF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1BA422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74782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C334FA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19641B2" w14:textId="4110A49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889638" w14:textId="67D53AE8" w:rsidR="00C25A72" w:rsidRPr="00994396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4FA5A5" w14:textId="470E0FE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01C9F6C" w14:textId="71FCBA3F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651CAAB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A48095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E1CBD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2D558C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Modification Gain/Loss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B9B1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4990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27521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85AF6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DA7A55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7FC6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07F3491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B48632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10C0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C57A24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56EBAC9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7177CB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89A76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8AF430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AA9A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FE230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93183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13D64E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16B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5A5A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275C17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2FDFC6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C843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1E4716A" w14:textId="77777777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3DFADB3" w14:textId="6628385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641D34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B18CE1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2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A78F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New Money Date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450CA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276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7C4F3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F8245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97B1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E211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C8A40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48B8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B42C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CD2F12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  <w:bottom w:val="single" w:sz="12" w:space="0" w:color="002060"/>
            </w:tcBorders>
          </w:tcPr>
          <w:p w14:paraId="4793A5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43812" w14:textId="77777777" w:rsidR="000B171C" w:rsidRPr="00B742BC" w:rsidRDefault="000B171C" w:rsidP="000B171C">
      <w:pPr>
        <w:spacing w:after="120" w:line="240" w:lineRule="auto"/>
        <w:rPr>
          <w:b/>
          <w:bCs/>
        </w:rPr>
      </w:pPr>
    </w:p>
    <w:p w14:paraId="572A2DDD" w14:textId="27CFAF8C" w:rsidR="00690505" w:rsidRPr="0019679C" w:rsidRDefault="00690505" w:rsidP="0019679C">
      <w:pPr>
        <w:pStyle w:val="Heading3"/>
      </w:pPr>
      <w:bookmarkStart w:id="24" w:name="_Toc125035613"/>
      <w:r w:rsidRPr="0019679C">
        <w:t>1</w:t>
      </w:r>
      <w:r w:rsidRPr="0019679C">
        <w:rPr>
          <w:cs/>
        </w:rPr>
        <w:t>.</w:t>
      </w:r>
      <w:r w:rsidR="00EA28D4" w:rsidRPr="0019679C">
        <w:rPr>
          <w:cs/>
        </w:rPr>
        <w:t>1</w:t>
      </w:r>
      <w:r w:rsidR="00EA28D4" w:rsidRPr="0019679C">
        <w:t>4</w:t>
      </w:r>
      <w:r w:rsidRPr="0019679C">
        <w:rPr>
          <w:cs/>
        </w:rPr>
        <w:t xml:space="preserve"> </w:t>
      </w:r>
      <w:r w:rsidRPr="0019679C">
        <w:t>Debt Restructuring Method</w:t>
      </w:r>
      <w:r w:rsidRPr="0019679C">
        <w:rPr>
          <w:cs/>
        </w:rPr>
        <w:t xml:space="preserve"> (</w:t>
      </w:r>
      <w:r w:rsidRPr="0019679C">
        <w:t>DER_DRM</w:t>
      </w:r>
      <w:r w:rsidRPr="0019679C">
        <w:rPr>
          <w:cs/>
        </w:rPr>
        <w:t>)</w:t>
      </w:r>
      <w:bookmarkEnd w:id="24"/>
    </w:p>
    <w:p w14:paraId="44035144" w14:textId="25FDC6C1" w:rsidR="00BB1EA4" w:rsidRPr="00AD799B" w:rsidRDefault="00BB1EA4" w:rsidP="00BB1EA4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518541" w14:textId="12F3E2F6" w:rsidR="00BB1EA4" w:rsidRPr="009D2580" w:rsidRDefault="00BB1EA4" w:rsidP="009D2580">
      <w:pPr>
        <w:spacing w:after="0"/>
      </w:pPr>
      <w:r w:rsidRPr="009D2580">
        <w:rPr>
          <w:rFonts w:hint="cs"/>
          <w:cs/>
        </w:rPr>
        <w:t xml:space="preserve">การส่งข้อมูล </w:t>
      </w:r>
      <w:r w:rsidRPr="009D2580">
        <w:t xml:space="preserve">Initial </w:t>
      </w:r>
      <w:r w:rsidRPr="009D2580">
        <w:rPr>
          <w:rFonts w:hint="cs"/>
          <w:cs/>
        </w:rPr>
        <w:t xml:space="preserve">ของ </w:t>
      </w:r>
      <w:r w:rsidRPr="009D2580">
        <w:t>FBG</w:t>
      </w:r>
      <w:r w:rsidR="00B82547">
        <w:t xml:space="preserve"> </w:t>
      </w:r>
      <w:r w:rsidRPr="009D2580">
        <w:t xml:space="preserve">: </w:t>
      </w:r>
      <w:r w:rsidRPr="009D2580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9D2580">
        <w:t>RDT</w:t>
      </w:r>
    </w:p>
    <w:p w14:paraId="49804B6C" w14:textId="05511734" w:rsidR="009D2580" w:rsidRPr="00A134A3" w:rsidRDefault="009D2580" w:rsidP="00BB1EA4">
      <w:pPr>
        <w:rPr>
          <w:color w:val="FF0000"/>
        </w:rPr>
      </w:pPr>
      <w:r w:rsidRPr="00482B0A">
        <w:rPr>
          <w:rFonts w:hint="cs"/>
          <w:color w:val="FF0000"/>
          <w:cs/>
        </w:rPr>
        <w:t xml:space="preserve">การส่งข้อมูล </w:t>
      </w:r>
      <w:r w:rsidRPr="00482B0A">
        <w:rPr>
          <w:color w:val="FF0000"/>
        </w:rPr>
        <w:t xml:space="preserve">Initial </w:t>
      </w:r>
      <w:r w:rsidRPr="00482B0A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SFI</w:t>
      </w:r>
      <w:r w:rsidR="00B82547">
        <w:rPr>
          <w:color w:val="FF0000"/>
        </w:rPr>
        <w:t xml:space="preserve"> </w:t>
      </w:r>
      <w:r w:rsidRPr="00482B0A">
        <w:rPr>
          <w:color w:val="FF0000"/>
        </w:rPr>
        <w:t xml:space="preserve">: </w:t>
      </w:r>
      <w:r w:rsidRPr="009D2580">
        <w:rPr>
          <w:color w:val="FF0000"/>
          <w:cs/>
        </w:rPr>
        <w:t>ไม่ต้องส่งข้อมูลตั้งต้น และเริ่มส่งเมื่อมีธุรกรรม</w:t>
      </w:r>
    </w:p>
    <w:p w14:paraId="2F102FB7" w14:textId="77777777" w:rsidR="00F529E0" w:rsidRPr="00B742BC" w:rsidRDefault="00F529E0" w:rsidP="00F529E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481"/>
        <w:gridCol w:w="731"/>
        <w:gridCol w:w="322"/>
        <w:gridCol w:w="519"/>
        <w:gridCol w:w="411"/>
        <w:gridCol w:w="1437"/>
        <w:gridCol w:w="1442"/>
        <w:gridCol w:w="783"/>
        <w:gridCol w:w="289"/>
        <w:gridCol w:w="519"/>
        <w:gridCol w:w="411"/>
        <w:gridCol w:w="1437"/>
      </w:tblGrid>
      <w:tr w:rsidR="00C25A72" w:rsidRPr="00B742BC" w14:paraId="1CC5A561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0341A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FA19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AA82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F690A2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B6600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8F477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9B6307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D6D5B82" w14:textId="0C21978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529E0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5C58C1" w14:textId="56599BD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CD94E02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56635BB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2829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C5CED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79D9D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4BE469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A6A26A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B17FA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7AAD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52F8E2" w14:textId="622AFC1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822C5E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90EF38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250BF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700982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6BC00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7926DA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592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42177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48B9A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AA2ED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83C0D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8AA3A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B5B8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77D1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ABA4C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3D5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2912C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5A7819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A2A7BC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CB281B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47282E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8D45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5A7D8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242F5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39085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D0246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B4B12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2A07FC4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F6670F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084B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391E4C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274C03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30414C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DC3FF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2E8EAE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B872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135E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1DAC5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A77C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80E6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70F105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77F32F5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6D58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DCC28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1FFC34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5E1B29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8EF883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9EADD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088052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DEC84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ACBD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F52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75FB96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41A2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409A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429E51E9" w14:textId="2753E72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B92904" w14:textId="26B921D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676255" w14:textId="36E5BE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343598" w14:textId="453C5716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32F8AC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15E23ED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4A4C5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0560CBE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DR Method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7B2C4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5E14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3BDC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8CC0B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CB1D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D2C281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420B9A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22B7DE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89B90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8CC8B0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2AFC0525" w14:textId="30074F4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EF854E8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394F9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4FC3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Other DR Method Description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BBC9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277A2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85ED7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F3595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6AB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D892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7D2843" w14:textId="5599275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37E8F06" w14:textId="18AA3AA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41963F" w14:textId="6A5D4EF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2DCA26" w14:textId="58D7D042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1BB0F6C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DE4AF5" w14:textId="0B75C60C" w:rsidR="00F529E0" w:rsidRPr="00B742BC" w:rsidRDefault="00F529E0" w:rsidP="00F529E0">
      <w:pPr>
        <w:spacing w:after="80" w:line="240" w:lineRule="auto"/>
        <w:rPr>
          <w:b/>
          <w:bCs/>
          <w:sz w:val="22"/>
          <w:szCs w:val="22"/>
        </w:rPr>
      </w:pPr>
    </w:p>
    <w:p w14:paraId="403B6A9D" w14:textId="77777777" w:rsidR="00C55969" w:rsidRDefault="00C5596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89DC57E" w14:textId="18541DDB" w:rsidR="0068484C" w:rsidRPr="0077030F" w:rsidRDefault="0068484C" w:rsidP="0068484C">
      <w:pPr>
        <w:pStyle w:val="Heading3"/>
        <w:rPr>
          <w:color w:val="FF0000"/>
          <w:cs/>
        </w:rPr>
      </w:pPr>
      <w:r w:rsidRPr="0077030F">
        <w:rPr>
          <w:color w:val="FF0000"/>
        </w:rPr>
        <w:t>1</w:t>
      </w:r>
      <w:r w:rsidRPr="0077030F">
        <w:rPr>
          <w:color w:val="FF0000"/>
          <w:cs/>
        </w:rPr>
        <w:t>.</w:t>
      </w:r>
      <w:r w:rsidRPr="0077030F">
        <w:rPr>
          <w:color w:val="FF0000"/>
        </w:rPr>
        <w:t>15</w:t>
      </w:r>
      <w:r w:rsidRPr="0077030F">
        <w:rPr>
          <w:color w:val="FF0000"/>
          <w:cs/>
        </w:rPr>
        <w:t xml:space="preserve"> </w:t>
      </w:r>
      <w:r w:rsidR="00913FDE" w:rsidRPr="0077030F">
        <w:rPr>
          <w:color w:val="FF0000"/>
        </w:rPr>
        <w:t>Public Service Project Account and Policy (DER_PSP)</w:t>
      </w:r>
    </w:p>
    <w:p w14:paraId="619DA792" w14:textId="4B08DAD4" w:rsidR="0068484C" w:rsidRPr="006C643E" w:rsidRDefault="0068484C" w:rsidP="0068484C">
      <w:pPr>
        <w:rPr>
          <w:color w:val="FF0000"/>
          <w:cs/>
        </w:rPr>
      </w:pPr>
      <w:r w:rsidRPr="006C643E">
        <w:rPr>
          <w:rFonts w:hint="cs"/>
          <w:color w:val="FF0000"/>
          <w:cs/>
        </w:rPr>
        <w:t xml:space="preserve">การส่งข้อมูล </w:t>
      </w:r>
      <w:r w:rsidRPr="006C643E">
        <w:rPr>
          <w:color w:val="FF0000"/>
        </w:rPr>
        <w:t xml:space="preserve">Initial </w:t>
      </w:r>
      <w:r w:rsidRPr="006C643E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6C643E">
        <w:rPr>
          <w:color w:val="FF0000"/>
        </w:rPr>
        <w:t>FI</w:t>
      </w:r>
      <w:r w:rsidRPr="006C643E">
        <w:rPr>
          <w:rFonts w:hint="cs"/>
          <w:color w:val="FF0000"/>
          <w:cs/>
        </w:rPr>
        <w:t xml:space="preserve"> </w:t>
      </w:r>
      <w:r w:rsidRPr="006C643E">
        <w:rPr>
          <w:color w:val="FF0000"/>
        </w:rPr>
        <w:t xml:space="preserve">: </w:t>
      </w:r>
      <w:r w:rsidRPr="006C643E">
        <w:rPr>
          <w:rFonts w:hint="cs"/>
          <w:color w:val="FF0000"/>
          <w:cs/>
        </w:rPr>
        <w:t xml:space="preserve">ส่งข้อมูลย้อนหลัง </w:t>
      </w:r>
      <w:r w:rsidR="00EC74DD">
        <w:rPr>
          <w:color w:val="FF0000"/>
        </w:rPr>
        <w:t>5</w:t>
      </w:r>
      <w:r w:rsidRPr="006C643E">
        <w:rPr>
          <w:color w:val="FF0000"/>
        </w:rPr>
        <w:t xml:space="preserve"> </w:t>
      </w:r>
      <w:r w:rsidRPr="006C643E">
        <w:rPr>
          <w:rFonts w:hint="cs"/>
          <w:color w:val="FF0000"/>
          <w:cs/>
        </w:rPr>
        <w:t>ปี</w:t>
      </w:r>
    </w:p>
    <w:p w14:paraId="78CAC3B6" w14:textId="6DC0D820" w:rsidR="0077030F" w:rsidRPr="00F86637" w:rsidRDefault="0077030F" w:rsidP="0077030F">
      <w:pPr>
        <w:spacing w:before="120" w:after="12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Entity Overview</w:t>
      </w:r>
      <w:r w:rsidR="00C55969" w:rsidRPr="00F86637">
        <w:rPr>
          <w:caps/>
          <w:color w:val="FF0000"/>
          <w:sz w:val="24"/>
          <w:szCs w:val="24"/>
          <w:vertAlign w:val="superscript"/>
        </w:rPr>
        <w:t>1</w:t>
      </w:r>
      <w:r w:rsidR="00C55969">
        <w:rPr>
          <w:caps/>
          <w:color w:val="FF0000"/>
          <w:sz w:val="24"/>
          <w:szCs w:val="24"/>
          <w:vertAlign w:val="superscript"/>
        </w:rPr>
        <w:t>, 2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0"/>
        <w:gridCol w:w="2021"/>
        <w:gridCol w:w="803"/>
        <w:gridCol w:w="596"/>
        <w:gridCol w:w="1658"/>
        <w:gridCol w:w="1756"/>
        <w:gridCol w:w="866"/>
        <w:gridCol w:w="416"/>
        <w:gridCol w:w="1658"/>
      </w:tblGrid>
      <w:tr w:rsidR="00C25A72" w:rsidRPr="00F86637" w14:paraId="72DB31B9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5C31A7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144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DB6972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69444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256D6064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2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1794D2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Req</w:t>
            </w:r>
            <w:r w:rsidRPr="00F86637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B53AD8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7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9F425D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66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AC1D814" w14:textId="2056058F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10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8B5F7D" w14:textId="70831156" w:rsidR="00C25A72" w:rsidRPr="00C25A72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25A72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C25A72" w:rsidRPr="00F86637" w14:paraId="62EFE57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0F7506" w14:textId="77777777" w:rsidR="00C25A72" w:rsidRPr="00F86637" w:rsidRDefault="00C25A72" w:rsidP="00C25A72">
            <w:pPr>
              <w:jc w:val="center"/>
              <w:rPr>
                <w:caps w:val="0"/>
                <w:color w:val="FF0000"/>
              </w:rPr>
            </w:pPr>
          </w:p>
        </w:tc>
        <w:tc>
          <w:tcPr>
            <w:tcW w:w="144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0959E6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CA838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259E7F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6C05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67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C2B54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B19793" w14:textId="2BA14F8A" w:rsidR="00C25A72" w:rsidRPr="00F86637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10A503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7975049" w14:textId="77777777" w:rsidR="00C25A72" w:rsidRPr="00F86637" w:rsidRDefault="00C25A72" w:rsidP="00C2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</w:tr>
      <w:tr w:rsidR="00C25A72" w:rsidRPr="00F86637" w14:paraId="3198A37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84239F5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</w:t>
            </w:r>
          </w:p>
        </w:tc>
        <w:tc>
          <w:tcPr>
            <w:tcW w:w="14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B622E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66BD68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7D1A6B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6B5A5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753218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40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0F7392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D1925D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top w:val="single" w:sz="12" w:space="0" w:color="003865"/>
              <w:left w:val="single" w:sz="4" w:space="0" w:color="002060"/>
            </w:tcBorders>
          </w:tcPr>
          <w:p w14:paraId="44E8C9F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FE2BC7E" w14:textId="77777777" w:rsidTr="00B077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7C4799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5779F39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81EDB8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F89A93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F2CDF0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774A65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11D7A05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DEF0BF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6DC6D4E8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BA0BC2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66237D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3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16C33AC" w14:textId="24A0309A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 xml:space="preserve">SFI Policy </w:t>
            </w:r>
            <w:r w:rsidR="006D51F9">
              <w:rPr>
                <w:color w:val="FF0000"/>
              </w:rPr>
              <w:t>Code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072F57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1AFFEFE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D5F66B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65B3DC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55E53D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EC31054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C5673AF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55C1792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05E9A6E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4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8573045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E3BDC0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2F3642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E566B03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64541E1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proofErr w:type="spellStart"/>
            <w:proofErr w:type="gram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200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0A126A1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7BB34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47990E2C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EF8D11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A5114AB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5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392E5F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PSA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58D530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9B8128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5AAD793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Flag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61CEDC8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EDAE127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FC8AA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2C6021A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0712063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A7A9176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6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3B2B2C9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Cabinet Approval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598235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EE4E25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CB7766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1B06E7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88A2F48" w14:textId="3A9E3153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44C083" w14:textId="7ADAE55E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09A35E3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46676D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984D055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7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573925B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69D43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4FE6AC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F52AA90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166031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1D678E49" w14:textId="3794B588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130FC88" w14:textId="4ED33EA2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F54D46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AC8CFE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EB2D0B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8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E2BC55A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3EFD0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2B7E3F7A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55F2C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6D508740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6187DA" w14:textId="5C735863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A59BB9" w14:textId="5F04F68D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153E6C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4F00F24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DBF37C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9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518A27B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End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1E18A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6A3D16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5A5FC8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BD53D74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EA35B63" w14:textId="779C916B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F5D368" w14:textId="5012ADA6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00BC3319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16F4ADE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5BE12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10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9D9FD38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D43C0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B0F23C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DD0162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Classification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1F8ACFE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B5615A7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896782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254B6C6" w14:textId="4C83A716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A7A658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3BF9CC8" w14:textId="77777777" w:rsidR="00C25A72" w:rsidRPr="00F86637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28EE6AC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Other Compensation Type Description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83A1D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DE3D85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EF86C1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28116B5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</w:rPr>
              <w:t>(</w:t>
            </w:r>
            <w:proofErr w:type="gramEnd"/>
            <w:r w:rsidRPr="00F86637">
              <w:rPr>
                <w:color w:val="FF0000"/>
              </w:rPr>
              <w:t>400)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F4F982F" w14:textId="36D7AE88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8E2A06" w14:textId="71ADE283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47EF180C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D9159E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4964F87" w14:textId="77777777" w:rsidR="00C25A72" w:rsidRPr="00F86637" w:rsidRDefault="00C25A72" w:rsidP="00C25A72">
            <w:pPr>
              <w:jc w:val="center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575B33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Approved Compensation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F689E77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B942D7F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EA23B0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00C03A5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B61EDA2" w14:textId="6834D11D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1DC5DC" w14:textId="3E88301B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93C68E7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155494C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C32FA03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13</w:t>
            </w:r>
          </w:p>
        </w:tc>
        <w:tc>
          <w:tcPr>
            <w:tcW w:w="14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AE321C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Received Compensation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C54106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C6FC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37FA29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84AF7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proofErr w:type="gramEnd"/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B952E" w14:textId="3444F70E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D5A822" w14:textId="119BB7E1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020" w:type="pct"/>
            <w:tcBorders>
              <w:left w:val="single" w:sz="4" w:space="0" w:color="002060"/>
              <w:bottom w:val="single" w:sz="12" w:space="0" w:color="002060"/>
            </w:tcBorders>
          </w:tcPr>
          <w:p w14:paraId="3E9FD8FF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</w:tr>
    </w:tbl>
    <w:p w14:paraId="68DBECC8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u w:val="single"/>
          <w:cs/>
        </w:rPr>
        <w:t>หมายเหตุ</w:t>
      </w:r>
    </w:p>
    <w:p w14:paraId="58179CBB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1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86637">
        <w:rPr>
          <w:caps/>
          <w:color w:val="FF0000"/>
          <w:sz w:val="24"/>
          <w:szCs w:val="24"/>
        </w:rPr>
        <w:t>FI</w:t>
      </w:r>
    </w:p>
    <w:p w14:paraId="1CE4973D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2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86637">
        <w:rPr>
          <w:caps/>
          <w:color w:val="FF0000"/>
          <w:sz w:val="24"/>
          <w:szCs w:val="24"/>
        </w:rPr>
        <w:t>FBG</w:t>
      </w:r>
      <w:r w:rsidRPr="00F86637">
        <w:rPr>
          <w:caps/>
          <w:color w:val="FF0000"/>
          <w:sz w:val="24"/>
          <w:szCs w:val="24"/>
          <w:cs/>
        </w:rPr>
        <w:t xml:space="preserve"> </w:t>
      </w:r>
    </w:p>
    <w:p w14:paraId="1CABF875" w14:textId="0624FD68" w:rsidR="00742204" w:rsidRPr="00803BE3" w:rsidRDefault="00C55969">
      <w:pPr>
        <w:rPr>
          <w:rFonts w:eastAsia="Browallia New"/>
          <w:b/>
          <w:bCs/>
          <w:strike/>
          <w:color w:val="FF0000"/>
        </w:rPr>
      </w:pPr>
      <w:r>
        <w:rPr>
          <w:rFonts w:eastAsia="Browallia New"/>
          <w:b/>
          <w:bCs/>
          <w:strike/>
          <w:color w:val="FF0000"/>
        </w:rPr>
        <w:br w:type="page"/>
      </w:r>
    </w:p>
    <w:p w14:paraId="1F3495D4" w14:textId="4C4D23A9" w:rsidR="00830F24" w:rsidRPr="00803BE3" w:rsidRDefault="00830F24" w:rsidP="00C330A8">
      <w:pPr>
        <w:pStyle w:val="Heading2"/>
        <w:spacing w:before="0" w:after="120" w:line="240" w:lineRule="auto"/>
        <w:ind w:left="284" w:hanging="284"/>
      </w:pPr>
      <w:bookmarkStart w:id="25" w:name="_Toc61631335"/>
      <w:bookmarkStart w:id="26" w:name="_Toc125035614"/>
      <w:r w:rsidRPr="00803BE3">
        <w:t>Application</w:t>
      </w:r>
      <w:bookmarkEnd w:id="25"/>
      <w:bookmarkEnd w:id="26"/>
    </w:p>
    <w:p w14:paraId="3F649B84" w14:textId="6694F26D" w:rsidR="00830F24" w:rsidRPr="00803BE3" w:rsidRDefault="00830F24" w:rsidP="006C7C10">
      <w:pPr>
        <w:pStyle w:val="Heading3"/>
      </w:pPr>
      <w:bookmarkStart w:id="27" w:name="_Toc61631336"/>
      <w:bookmarkStart w:id="28" w:name="_Toc125035615"/>
      <w:r w:rsidRPr="00803BE3">
        <w:t>2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 xml:space="preserve">Application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rPr>
          <w:cs/>
        </w:rPr>
        <w:t>)</w:t>
      </w:r>
      <w:bookmarkEnd w:id="27"/>
      <w:bookmarkEnd w:id="28"/>
    </w:p>
    <w:p w14:paraId="1A0065A2" w14:textId="531A979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1D21ADE" w14:textId="77777777" w:rsidR="008E52E7" w:rsidRPr="00803BE3" w:rsidRDefault="008E52E7" w:rsidP="006C7C10">
      <w:pPr>
        <w:spacing w:after="120" w:line="240" w:lineRule="auto"/>
      </w:pPr>
    </w:p>
    <w:p w14:paraId="6A6FAD6E" w14:textId="3D0287C3" w:rsidR="00830F24" w:rsidRPr="00803BE3" w:rsidRDefault="00830F24" w:rsidP="006C7C10">
      <w:pPr>
        <w:pStyle w:val="Heading3"/>
      </w:pPr>
      <w:bookmarkStart w:id="29" w:name="_Toc61631337"/>
      <w:bookmarkStart w:id="30" w:name="_Toc125035616"/>
      <w:r w:rsidRPr="00803BE3">
        <w:t>2</w:t>
      </w:r>
      <w:r w:rsidRPr="00803BE3">
        <w:rPr>
          <w:cs/>
        </w:rPr>
        <w:t>.</w:t>
      </w:r>
      <w:r w:rsidRPr="00803BE3">
        <w:t xml:space="preserve">2 Application Customer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C</w:t>
      </w:r>
      <w:r w:rsidRPr="00803BE3">
        <w:rPr>
          <w:cs/>
        </w:rPr>
        <w:t>)</w:t>
      </w:r>
      <w:bookmarkEnd w:id="29"/>
      <w:bookmarkEnd w:id="30"/>
    </w:p>
    <w:p w14:paraId="74F12A21" w14:textId="5465F3D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D87F17B" w14:textId="77777777" w:rsidR="008E52E7" w:rsidRPr="00803BE3" w:rsidRDefault="008E52E7" w:rsidP="006C7C10">
      <w:pPr>
        <w:spacing w:after="120" w:line="240" w:lineRule="auto"/>
      </w:pPr>
    </w:p>
    <w:p w14:paraId="455CF1F8" w14:textId="6B61CB7A" w:rsidR="006F3C4A" w:rsidRPr="00803BE3" w:rsidRDefault="006F3C4A" w:rsidP="006C7C10">
      <w:pPr>
        <w:pStyle w:val="Heading3"/>
      </w:pPr>
      <w:bookmarkStart w:id="31" w:name="_Toc125035617"/>
      <w:bookmarkStart w:id="32" w:name="_Toc61631338"/>
      <w:r w:rsidRPr="00803BE3">
        <w:t>2</w:t>
      </w:r>
      <w:r w:rsidRPr="00803BE3">
        <w:rPr>
          <w:cs/>
        </w:rPr>
        <w:t>.3</w:t>
      </w:r>
      <w:r w:rsidRPr="00803BE3">
        <w:t xml:space="preserve"> Application Purpose </w:t>
      </w:r>
      <w:r w:rsidRPr="00803BE3">
        <w:rPr>
          <w:cs/>
        </w:rPr>
        <w:t>(</w:t>
      </w:r>
      <w:r w:rsidRPr="00803BE3">
        <w:t>DER_APPP</w:t>
      </w:r>
      <w:r w:rsidRPr="00803BE3">
        <w:rPr>
          <w:cs/>
        </w:rPr>
        <w:t>)</w:t>
      </w:r>
      <w:bookmarkEnd w:id="31"/>
    </w:p>
    <w:p w14:paraId="58E71333" w14:textId="2B6D1153" w:rsidR="006F3C4A" w:rsidRPr="00803BE3" w:rsidRDefault="00A11203" w:rsidP="006C7C10">
      <w:pPr>
        <w:rPr>
          <w:rFonts w:eastAsia="Browallia New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E322EE5" w14:textId="77777777" w:rsidR="008E52E7" w:rsidRPr="00803BE3" w:rsidRDefault="008E52E7" w:rsidP="006C7C10">
      <w:pPr>
        <w:rPr>
          <w:rFonts w:eastAsia="Browallia New"/>
        </w:rPr>
      </w:pPr>
    </w:p>
    <w:p w14:paraId="6E34A644" w14:textId="63C17CF1" w:rsidR="00830F24" w:rsidRPr="00803BE3" w:rsidRDefault="00830F24" w:rsidP="006C7C10">
      <w:pPr>
        <w:pStyle w:val="Heading3"/>
      </w:pPr>
      <w:bookmarkStart w:id="33" w:name="_Toc125035618"/>
      <w:r w:rsidRPr="00803BE3">
        <w:t>2</w:t>
      </w:r>
      <w:r w:rsidRPr="00803BE3">
        <w:rPr>
          <w:cs/>
        </w:rPr>
        <w:t>.</w:t>
      </w:r>
      <w:r w:rsidR="006F3C4A" w:rsidRPr="00803BE3">
        <w:rPr>
          <w:cs/>
        </w:rPr>
        <w:t>4</w:t>
      </w:r>
      <w:r w:rsidRPr="00803BE3">
        <w:t xml:space="preserve"> Application Lending Business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LB</w:t>
      </w:r>
      <w:r w:rsidRPr="00803BE3">
        <w:rPr>
          <w:cs/>
        </w:rPr>
        <w:t>)</w:t>
      </w:r>
      <w:bookmarkEnd w:id="32"/>
      <w:bookmarkEnd w:id="33"/>
    </w:p>
    <w:p w14:paraId="4F5A01E4" w14:textId="01D21B2A" w:rsidR="008E52E7" w:rsidRPr="00803BE3" w:rsidRDefault="00A11203" w:rsidP="006C7C10">
      <w:bookmarkStart w:id="34" w:name="_Toc61631339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4D33372" w14:textId="77777777" w:rsidR="008E52E7" w:rsidRPr="00803BE3" w:rsidRDefault="008E52E7" w:rsidP="006C7C10"/>
    <w:p w14:paraId="19643255" w14:textId="3C9B140D" w:rsidR="00830F24" w:rsidRPr="00803BE3" w:rsidRDefault="00830F24" w:rsidP="006C7C10">
      <w:pPr>
        <w:pStyle w:val="Heading3"/>
        <w:rPr>
          <w:cs/>
        </w:rPr>
      </w:pPr>
      <w:bookmarkStart w:id="35" w:name="_Toc125035619"/>
      <w:r w:rsidRPr="00803BE3">
        <w:t>2</w:t>
      </w:r>
      <w:r w:rsidRPr="00803BE3">
        <w:rPr>
          <w:cs/>
        </w:rPr>
        <w:t>.</w:t>
      </w:r>
      <w:r w:rsidR="006F3C4A" w:rsidRPr="00803BE3">
        <w:t>5</w:t>
      </w:r>
      <w:r w:rsidRPr="00803BE3">
        <w:t xml:space="preserve"> Application Loan Type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LT</w:t>
      </w:r>
      <w:r w:rsidRPr="00803BE3">
        <w:rPr>
          <w:cs/>
        </w:rPr>
        <w:t>)</w:t>
      </w:r>
      <w:bookmarkEnd w:id="34"/>
      <w:bookmarkEnd w:id="35"/>
    </w:p>
    <w:p w14:paraId="6D2EF669" w14:textId="73BD9610" w:rsidR="008E52E7" w:rsidRPr="00803BE3" w:rsidRDefault="00A11203" w:rsidP="006C7C10">
      <w:bookmarkStart w:id="36" w:name="_Toc61631341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30B7E8C" w14:textId="77777777" w:rsidR="008E52E7" w:rsidRPr="00803BE3" w:rsidRDefault="008E52E7" w:rsidP="006C7C10"/>
    <w:p w14:paraId="0FCBAB3B" w14:textId="6F14295E" w:rsidR="00830F24" w:rsidRPr="00803BE3" w:rsidRDefault="00830F24" w:rsidP="006C7C10">
      <w:pPr>
        <w:pStyle w:val="Heading3"/>
      </w:pPr>
      <w:bookmarkStart w:id="37" w:name="_Toc125035620"/>
      <w:r w:rsidRPr="00803BE3">
        <w:t>2</w:t>
      </w:r>
      <w:r w:rsidRPr="00803BE3">
        <w:rPr>
          <w:cs/>
        </w:rPr>
        <w:t>.</w:t>
      </w:r>
      <w:r w:rsidRPr="00803BE3">
        <w:t>6 Application Status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S</w:t>
      </w:r>
      <w:r w:rsidRPr="00803BE3">
        <w:rPr>
          <w:cs/>
        </w:rPr>
        <w:t>)</w:t>
      </w:r>
      <w:bookmarkEnd w:id="36"/>
      <w:bookmarkEnd w:id="37"/>
    </w:p>
    <w:p w14:paraId="29F4CA15" w14:textId="7970CA0F" w:rsidR="006F3AC4" w:rsidRPr="00803BE3" w:rsidRDefault="00A11203">
      <w:pPr>
        <w:rPr>
          <w:rFonts w:eastAsia="Browallia New"/>
          <w:b/>
          <w:bCs/>
          <w:sz w:val="32"/>
          <w:szCs w:val="32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6F3AC4" w:rsidRPr="00803BE3">
        <w:rPr>
          <w:cs/>
        </w:rPr>
        <w:br w:type="page"/>
      </w:r>
    </w:p>
    <w:p w14:paraId="1DECF840" w14:textId="12142A13" w:rsidR="00B07708" w:rsidRPr="00803BE3" w:rsidRDefault="00437335" w:rsidP="00B07708">
      <w:pPr>
        <w:pStyle w:val="Heading2"/>
        <w:spacing w:before="0" w:after="120" w:line="240" w:lineRule="auto"/>
        <w:ind w:left="284" w:hanging="284"/>
      </w:pPr>
      <w:bookmarkStart w:id="38" w:name="_Toc125035621"/>
      <w:r w:rsidRPr="00803BE3">
        <w:t>Collateral and Guarantor</w:t>
      </w:r>
      <w:bookmarkStart w:id="39" w:name="_Toc125035622"/>
      <w:bookmarkStart w:id="40" w:name="_Toc61631343"/>
      <w:bookmarkEnd w:id="38"/>
    </w:p>
    <w:p w14:paraId="0A922AB7" w14:textId="1DB71BB9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Collateral</w:t>
      </w:r>
      <w:r w:rsidRPr="00803BE3">
        <w:rPr>
          <w:cs/>
        </w:rPr>
        <w:t xml:space="preserve"> (</w:t>
      </w:r>
      <w:r w:rsidRPr="00803BE3">
        <w:t>DER_COL</w:t>
      </w:r>
      <w:r w:rsidRPr="00803BE3">
        <w:rPr>
          <w:cs/>
        </w:rPr>
        <w:t>)</w:t>
      </w:r>
      <w:bookmarkEnd w:id="39"/>
    </w:p>
    <w:p w14:paraId="45609D1B" w14:textId="5C4FD999" w:rsidR="006F3C4A" w:rsidRPr="00803BE3" w:rsidRDefault="0073280B" w:rsidP="0073280B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FA68A18" w14:textId="77777777" w:rsidR="00364E2D" w:rsidRPr="00B742BC" w:rsidRDefault="00364E2D" w:rsidP="00364E2D">
      <w:pPr>
        <w:spacing w:after="120" w:line="240" w:lineRule="auto"/>
        <w:rPr>
          <w:b/>
          <w:bCs/>
          <w:cs/>
        </w:rPr>
      </w:pPr>
      <w:bookmarkStart w:id="41" w:name="_Toc125035623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0"/>
        <w:gridCol w:w="1459"/>
        <w:gridCol w:w="743"/>
        <w:gridCol w:w="326"/>
        <w:gridCol w:w="527"/>
        <w:gridCol w:w="417"/>
        <w:gridCol w:w="1464"/>
        <w:gridCol w:w="1341"/>
        <w:gridCol w:w="796"/>
        <w:gridCol w:w="293"/>
        <w:gridCol w:w="527"/>
        <w:gridCol w:w="417"/>
        <w:gridCol w:w="1464"/>
      </w:tblGrid>
      <w:tr w:rsidR="00C25A72" w:rsidRPr="00B742BC" w14:paraId="2A2150B9" w14:textId="77777777" w:rsidTr="00A33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30C92F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7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6FA6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4D14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A16462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8D75B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E904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58F7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20A2E9F" w14:textId="1486BED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E12C9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8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BAB6A7E" w14:textId="238D932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554946D" w14:textId="77777777" w:rsidTr="00A33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B2280E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7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B7100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EDCF2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030EE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0359F3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A89C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F46D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3C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181B2A" w14:textId="7BB39703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5D6D8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E4603F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12AF69" w14:textId="77777777" w:rsidR="00C25A72" w:rsidRPr="005E12C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E12C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8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E02E1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207A2F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8CEE74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C364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C5D8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6CBC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975B33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9A6E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3445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4BF3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95AA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51902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914B3A9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3D45E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top w:val="single" w:sz="12" w:space="0" w:color="003865"/>
              <w:left w:val="single" w:sz="4" w:space="0" w:color="002060"/>
            </w:tcBorders>
          </w:tcPr>
          <w:p w14:paraId="5BB014F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719C7AA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1FC10A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2E16A2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6F0E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8B06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876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1B167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3901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50644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C8C27F4" w14:textId="77777777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7E57D6D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A09AADE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ECF28C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1021ADE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24B1334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30DC6E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32949FC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C1710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1AD39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33455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F797A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C82EB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5858F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FE836E1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A8E1AD2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8A7D643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D39871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658BE1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121468D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52C9C2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2B6EDA4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B8E7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9FAA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62DD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CBE1A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9BFF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1C9F46E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57002C2" w14:textId="0F27E32C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5268319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1803FE2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1F86DB" w14:textId="556141D8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048583E3" w14:textId="4E9C1869" w:rsidR="00C25A72" w:rsidRPr="005A15A1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7B453CF9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9C53B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3C44215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Registration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BFF79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8A7F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3BC09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587C7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AC5EC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6BD38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6432831B" w14:textId="1B0A7B79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 xml:space="preserve">0: </w:t>
            </w:r>
            <w:r w:rsidRPr="005E12C9">
              <w:rPr>
                <w:rFonts w:hint="cs"/>
                <w:cs/>
              </w:rPr>
              <w:t>ไม่ได้จดทะเบียน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0DC7E00" w14:textId="7C987E58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5DA7BA7" w14:textId="0133FE1E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C66B3E" w14:textId="190C1A99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5C0D09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1544CBC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41054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1B7479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Collateral Provision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65A48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667D8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EA88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8CE60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6137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E99C5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7C3A56E0" w14:textId="77777777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523C2FD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7FC483E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6C2E52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1539B1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72" w:rsidRPr="00B742BC" w14:paraId="7474ED8B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A10C01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A6B6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Collateral Status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BA25C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47CF3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E4F98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45584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588A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1D5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3016C9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DE6DFEF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D298F2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663910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  <w:bottom w:val="single" w:sz="12" w:space="0" w:color="002060"/>
            </w:tcBorders>
          </w:tcPr>
          <w:p w14:paraId="32A80FDA" w14:textId="735A879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4C9D50C" w14:textId="77777777" w:rsidR="00364E2D" w:rsidRPr="00B742BC" w:rsidRDefault="00364E2D" w:rsidP="00364E2D">
      <w:pPr>
        <w:spacing w:after="120" w:line="240" w:lineRule="auto"/>
        <w:rPr>
          <w:b/>
          <w:bCs/>
        </w:rPr>
      </w:pPr>
    </w:p>
    <w:p w14:paraId="2D0B207C" w14:textId="763FBB18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 xml:space="preserve">.2 </w:t>
      </w:r>
      <w:r w:rsidRPr="00803BE3">
        <w:t>Collateral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Id</w:t>
      </w:r>
      <w:r w:rsidRPr="00803BE3">
        <w:rPr>
          <w:cs/>
        </w:rPr>
        <w:t xml:space="preserve"> (</w:t>
      </w:r>
      <w:r w:rsidRPr="00803BE3">
        <w:t>DER_COLID</w:t>
      </w:r>
      <w:r w:rsidRPr="00803BE3">
        <w:rPr>
          <w:cs/>
        </w:rPr>
        <w:t>)</w:t>
      </w:r>
      <w:bookmarkEnd w:id="41"/>
      <w:r w:rsidR="00094EA7" w:rsidRPr="00803BE3">
        <w:rPr>
          <w:cs/>
        </w:rPr>
        <w:t xml:space="preserve"> </w:t>
      </w:r>
    </w:p>
    <w:p w14:paraId="6145E45E" w14:textId="23B2484A" w:rsidR="0073280B" w:rsidRPr="00803BE3" w:rsidRDefault="0073280B" w:rsidP="00741FD1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10411178" w14:textId="7F688C4B" w:rsidR="00C55969" w:rsidRDefault="00C55969">
      <w:r>
        <w:br w:type="page"/>
      </w:r>
    </w:p>
    <w:p w14:paraId="53E959BD" w14:textId="4054480E" w:rsidR="006F3C4A" w:rsidRPr="00803BE3" w:rsidRDefault="006F3C4A" w:rsidP="00D41656">
      <w:pPr>
        <w:pStyle w:val="Heading3"/>
      </w:pPr>
      <w:bookmarkStart w:id="42" w:name="_Toc125035624"/>
      <w:r w:rsidRPr="00803BE3">
        <w:t>3</w:t>
      </w:r>
      <w:r w:rsidRPr="00803BE3">
        <w:rPr>
          <w:cs/>
        </w:rPr>
        <w:t>.</w:t>
      </w:r>
      <w:r w:rsidRPr="00803BE3">
        <w:t>3 Land</w:t>
      </w:r>
      <w:r w:rsidRPr="00803BE3">
        <w:rPr>
          <w:cs/>
        </w:rPr>
        <w:t xml:space="preserve"> (</w:t>
      </w:r>
      <w:r w:rsidRPr="00803BE3">
        <w:t>DER_LND</w:t>
      </w:r>
      <w:r w:rsidRPr="00803BE3">
        <w:rPr>
          <w:cs/>
        </w:rPr>
        <w:t>)</w:t>
      </w:r>
      <w:bookmarkEnd w:id="42"/>
      <w:r w:rsidR="007525D5" w:rsidRPr="007525D5">
        <w:rPr>
          <w:caps/>
          <w:vertAlign w:val="superscript"/>
        </w:rPr>
        <w:t xml:space="preserve"> </w:t>
      </w:r>
    </w:p>
    <w:p w14:paraId="5603DD15" w14:textId="77777777" w:rsidR="0073280B" w:rsidRPr="00803BE3" w:rsidRDefault="0073280B" w:rsidP="00D41656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BF86AEF" w14:textId="0CF5BEB7" w:rsidR="0015021B" w:rsidRPr="00B742BC" w:rsidRDefault="0015021B" w:rsidP="0015021B">
      <w:pPr>
        <w:spacing w:after="120" w:line="240" w:lineRule="auto"/>
        <w:rPr>
          <w:b/>
          <w:bCs/>
        </w:rPr>
      </w:pPr>
      <w:bookmarkStart w:id="43" w:name="_Toc125035625"/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1600"/>
        <w:gridCol w:w="809"/>
        <w:gridCol w:w="349"/>
        <w:gridCol w:w="449"/>
        <w:gridCol w:w="1605"/>
        <w:gridCol w:w="1696"/>
        <w:gridCol w:w="868"/>
        <w:gridCol w:w="311"/>
        <w:gridCol w:w="449"/>
        <w:gridCol w:w="1605"/>
      </w:tblGrid>
      <w:tr w:rsidR="00C25A72" w:rsidRPr="00B742BC" w14:paraId="114A9BEC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42B53D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3CA3F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6A34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77C98C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5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51FCC9E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D985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D79B7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09" w:type="pct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31471" w14:textId="4F42399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021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7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3E41D72" w14:textId="37BFC66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366BAF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64C69CC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83B8B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52E7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top w:val="single" w:sz="4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B8526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E1FF7A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6D2D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7060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0288F2E" w14:textId="4EA5F844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097FB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75B5E6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  <w:cs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7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0D00A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9381B3D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top w:val="single" w:sz="12" w:space="0" w:color="003865"/>
              <w:right w:val="single" w:sz="4" w:space="0" w:color="002060"/>
            </w:tcBorders>
          </w:tcPr>
          <w:p w14:paraId="1ACDF47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273AB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034F2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003D2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36944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E3277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E82A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9753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60BD0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F762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top w:val="single" w:sz="12" w:space="0" w:color="003865"/>
              <w:left w:val="single" w:sz="4" w:space="0" w:color="002060"/>
            </w:tcBorders>
          </w:tcPr>
          <w:p w14:paraId="2AA579A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9E98C3B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879AF6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F4ADDC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162A1F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68F67C8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3135CF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28E181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E4390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1012D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15461F5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E2DCDC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E3B74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513A709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FB5A0C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5E4E67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096AB26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D4B22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67E8AC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F9F1A7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5C7DC3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F58FE28" w14:textId="5EADE48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641B10E2" w14:textId="645CFEF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638B75" w14:textId="4EF33C4C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6EEA14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64CAA72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DFBC4C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3EB9158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Land Ownership Flag</w:t>
            </w:r>
            <w:r w:rsidRPr="00B742BC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D7CCDD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7F08D9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2758CD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2A8CE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5108C4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5871D0B2" w14:textId="0F0082E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216024AB" w14:textId="5B6D667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06B6C19" w14:textId="5025F679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341EA27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642109C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633A14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55BE27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7B0D664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4C18968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6541E8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4424C8B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5234BE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4C7DA3F8" w14:textId="4DFC4ED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B084F04" w14:textId="21AB919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8CC11D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27D5203A" w14:textId="5C27851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F3FCDBA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F840BB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27C213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B6722F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EB5CB6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F490E8D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0C012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139D81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1C7E4600" w14:textId="6A25674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3502573" w14:textId="6FB4120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4B97024" w14:textId="6369DF9A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90FD3DD" w14:textId="176CB46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spacing w:val="-6"/>
                <w:cs/>
              </w:rPr>
              <w:t>ปรับ</w:t>
            </w:r>
            <w:r>
              <w:rPr>
                <w:spacing w:val="-6"/>
              </w:rPr>
              <w:t xml:space="preserve"> View </w:t>
            </w:r>
            <w:r>
              <w:rPr>
                <w:rFonts w:hint="cs"/>
                <w:spacing w:val="-6"/>
                <w:cs/>
              </w:rPr>
              <w:t>การรายงานได้ทุกระดับ</w:t>
            </w:r>
          </w:p>
        </w:tc>
      </w:tr>
      <w:tr w:rsidR="00C25A72" w:rsidRPr="00B742BC" w14:paraId="30295A17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DC44FE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6F3B44E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4FD07F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0CABF96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C8AC6C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32F846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9C16B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C52B528" w14:textId="693F1D6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5BFC6CDD" w14:textId="32D9D14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E93000" w14:textId="37F7A74C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5E36868" w14:textId="4050F45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spacing w:val="-6"/>
                <w:cs/>
              </w:rPr>
              <w:t xml:space="preserve">ปรับ </w:t>
            </w:r>
            <w:r>
              <w:rPr>
                <w:spacing w:val="-6"/>
              </w:rPr>
              <w:t xml:space="preserve">View </w:t>
            </w:r>
            <w:r>
              <w:rPr>
                <w:rFonts w:hint="cs"/>
                <w:spacing w:val="-6"/>
                <w:cs/>
              </w:rPr>
              <w:t>การรายงานได้ทุกระดับ</w:t>
            </w:r>
          </w:p>
        </w:tc>
      </w:tr>
      <w:tr w:rsidR="00C25A72" w:rsidRPr="00B742BC" w14:paraId="7EE46BF9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3D71E50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556BC14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Land Area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21E310D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F0AFE7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3D0478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685530B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273B47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28287F59" w14:textId="64B88F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443B">
              <w:t>0.01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4AA35CD" w14:textId="6C6E932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0DEC35B" w14:textId="0065178F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CF9314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F973376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C0F2C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2B7D9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Latitude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87D3E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7C1734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370316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2230DC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45D3BC2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66E69E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8614F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8254C0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19E2746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2FAB871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bottom w:val="single" w:sz="12" w:space="0" w:color="002060"/>
              <w:right w:val="single" w:sz="4" w:space="0" w:color="002060"/>
            </w:tcBorders>
          </w:tcPr>
          <w:p w14:paraId="069DEC4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7DC1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Longitude</w:t>
            </w:r>
          </w:p>
        </w:tc>
        <w:tc>
          <w:tcPr>
            <w:tcW w:w="3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78DC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B7C23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A306E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4DCCD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B797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49D1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FBC6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09AB30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  <w:bottom w:val="single" w:sz="12" w:space="0" w:color="002060"/>
            </w:tcBorders>
          </w:tcPr>
          <w:p w14:paraId="64F9172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82AF81" w14:textId="77777777" w:rsidR="0015021B" w:rsidRPr="00B742BC" w:rsidRDefault="0015021B" w:rsidP="0015021B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B93A348" w14:textId="77777777" w:rsidR="0015021B" w:rsidRPr="00B742BC" w:rsidRDefault="0015021B" w:rsidP="0015021B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1BE9984" w14:textId="77777777" w:rsidR="00C55969" w:rsidRPr="00B742BC" w:rsidRDefault="00C55969" w:rsidP="0015021B">
      <w:pPr>
        <w:spacing w:line="240" w:lineRule="auto"/>
        <w:rPr>
          <w:caps/>
          <w:sz w:val="24"/>
          <w:szCs w:val="24"/>
          <w:u w:val="single"/>
        </w:rPr>
      </w:pPr>
    </w:p>
    <w:p w14:paraId="4AE634AA" w14:textId="536A0A10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43"/>
    </w:p>
    <w:p w14:paraId="404B0FBF" w14:textId="19886B42" w:rsidR="00005C71" w:rsidRPr="00803BE3" w:rsidRDefault="00005C71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8E75EFB" w14:textId="38145763" w:rsidR="00510EC9" w:rsidRPr="00B742BC" w:rsidRDefault="00510EC9" w:rsidP="00510EC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1488"/>
        <w:gridCol w:w="757"/>
        <w:gridCol w:w="331"/>
        <w:gridCol w:w="424"/>
        <w:gridCol w:w="1492"/>
        <w:gridCol w:w="1577"/>
        <w:gridCol w:w="1488"/>
        <w:gridCol w:w="296"/>
        <w:gridCol w:w="424"/>
        <w:gridCol w:w="1492"/>
      </w:tblGrid>
      <w:tr w:rsidR="00C25A72" w:rsidRPr="00B742BC" w14:paraId="5F182D7B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33AEC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8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C502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F24C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6743CC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744C4D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E34AC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C6228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D26DF8C" w14:textId="07C89A7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5ABD2D" w14:textId="5B9981B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C2D0869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3D95A21F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08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7962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BD9C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41E94D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40D20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C6FD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F38F7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3D298AD" w14:textId="2CC332EC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7E84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D6FE4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AE5C7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00342C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6A8810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8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BD8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D79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D169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D60B8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865E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E2DC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25F8EC" w14:textId="77777777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CB6D9F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393837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top w:val="single" w:sz="12" w:space="0" w:color="003865"/>
              <w:left w:val="single" w:sz="4" w:space="0" w:color="002060"/>
            </w:tcBorders>
          </w:tcPr>
          <w:p w14:paraId="602E6C7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69C026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25C5A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C1D61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353B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39EFC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B08C8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0C95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DE830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64545B8F" w14:textId="77777777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495E82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BB67BD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30876E3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7C5065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16221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E27CD7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03002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2A175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CD198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A06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2BCD7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61AEDB36" w14:textId="54268842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1C925E" w14:textId="65463D6B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27DB44" w14:textId="704F70BA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7713A5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E7B9F9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9152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E1623D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6972A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5F52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EF7AD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484E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C0191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32BA0D4" w14:textId="77777777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C59619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1BEF96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8C3114D" w14:textId="1C49D8E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B49E9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7A593C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6224C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E3479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3EF4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2E220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DB7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A1FA08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A5E04C8" w14:textId="52AF0BDC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EA26DF" w14:textId="2066D688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E23E62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A801BBB" w14:textId="58134AD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FD5917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34CF8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80A9B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0DA9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32F0A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46B686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D4D83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77B6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097F1B2" w14:textId="2440F08E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200CD7" w14:textId="6A59468F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99390B" w14:textId="32A48F53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92E49E4" w14:textId="71EA013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ปรับ</w:t>
            </w:r>
            <w:r>
              <w:t xml:space="preserve"> View </w:t>
            </w:r>
            <w:r>
              <w:rPr>
                <w:rFonts w:hint="cs"/>
                <w:cs/>
              </w:rPr>
              <w:t>การรายงานได้ทุกระดับ</w:t>
            </w:r>
          </w:p>
        </w:tc>
      </w:tr>
      <w:tr w:rsidR="00C25A72" w:rsidRPr="00B742BC" w14:paraId="4C910C2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A295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550E7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D819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44FE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EB2A9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CD7A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2CE7D6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6AEFBF1" w14:textId="7DF4C705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04269E" w14:textId="3283FA50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4A3B9D" w14:textId="6E1B3173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EDDC30F" w14:textId="2B82FAB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ปรับ </w:t>
            </w:r>
            <w:r>
              <w:t xml:space="preserve">View </w:t>
            </w:r>
            <w:r>
              <w:rPr>
                <w:rFonts w:hint="cs"/>
                <w:cs/>
              </w:rPr>
              <w:t>การรายงานได้ทุกระดับ</w:t>
            </w:r>
          </w:p>
        </w:tc>
      </w:tr>
      <w:tr w:rsidR="00C25A72" w:rsidRPr="00B742BC" w14:paraId="792D65D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8C68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C92982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E4B28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A146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1685B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1526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64BF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92549DD" w14:textId="3E08A72F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 xml:space="preserve">2001800003: </w:t>
            </w:r>
            <w:r w:rsidRPr="0083337E">
              <w:rPr>
                <w:cs/>
              </w:rPr>
              <w:t>ผู้พัฒนาอสังหาริมทรัพย์ทั่วไป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8F62C1" w14:textId="1394B57F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CC33D3" w14:textId="7364B1DB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5ECD17C" w14:textId="6467881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2001800003: </w:t>
            </w:r>
            <w:r>
              <w:rPr>
                <w:rFonts w:hint="cs"/>
                <w:cs/>
              </w:rPr>
              <w:t>ผู้พัฒนาอสังหาริมทรัพย์ทั่วไป</w:t>
            </w:r>
          </w:p>
        </w:tc>
      </w:tr>
      <w:tr w:rsidR="00C25A72" w:rsidRPr="00B742BC" w14:paraId="1599B44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A933E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3F3A4CA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9AE9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0AF5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8BCCE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411D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0EDD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7B5C3999" w14:textId="6231C94A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1AA26A" w14:textId="5332BDA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D56B7D" w14:textId="56EC205B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A896FFA" w14:textId="72DD406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2F13B7A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A67F5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270A5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8202E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B6AE9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5499C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9BD5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6CFFF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4A44AEC" w14:textId="637F0684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DDB0F61" w14:textId="31290CFC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E9FFA9" w14:textId="1B87A536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3337E">
              <w:rPr>
                <w:color w:val="FF0000"/>
              </w:rPr>
              <w:t>Y</w:t>
            </w: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701E750" w14:textId="2CFBE1D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43AAA78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78BE4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D29AB3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9A915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C64B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544DA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34D2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681D3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DAAA467" w14:textId="5853BA1F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71BD56" w14:textId="7C18044D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7975BE" w14:textId="457A48A4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32A6CA46" w14:textId="5614DBA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06CD8AFA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E91C6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DF2EC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7981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78F0A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B5150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F3952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9AD4E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79BD90F8" w14:textId="3AC4F310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524E5B" w14:textId="0D6996F4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94ED46" w14:textId="790810D2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205F65B5" w14:textId="793ADBD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1EA161D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659517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97285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F41B0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BCB73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CDF90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D723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7C10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967E46" w14:textId="32E19CFE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0.01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772D74" w14:textId="70EF5B79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1795CD" w14:textId="1D019C08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3337E">
              <w:rPr>
                <w:color w:val="FF0000"/>
              </w:rPr>
              <w:t>Y</w:t>
            </w:r>
          </w:p>
        </w:tc>
        <w:tc>
          <w:tcPr>
            <w:tcW w:w="921" w:type="pct"/>
            <w:tcBorders>
              <w:left w:val="single" w:sz="4" w:space="0" w:color="002060"/>
              <w:bottom w:val="single" w:sz="12" w:space="0" w:color="002060"/>
            </w:tcBorders>
          </w:tcPr>
          <w:p w14:paraId="0DDAD170" w14:textId="620FFEC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30328E9B" w14:textId="77777777" w:rsidR="00510EC9" w:rsidRPr="00B742BC" w:rsidRDefault="00510EC9" w:rsidP="00510EC9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E959791" w14:textId="77777777" w:rsidR="00510EC9" w:rsidRPr="00B742BC" w:rsidRDefault="00510EC9" w:rsidP="00510EC9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D6436B9" w14:textId="77777777" w:rsidR="00C55969" w:rsidRPr="00B742BC" w:rsidRDefault="00C55969" w:rsidP="00510EC9">
      <w:pPr>
        <w:spacing w:line="240" w:lineRule="auto"/>
        <w:rPr>
          <w:caps/>
          <w:sz w:val="24"/>
          <w:szCs w:val="24"/>
          <w:u w:val="single"/>
          <w:cs/>
        </w:rPr>
      </w:pPr>
    </w:p>
    <w:p w14:paraId="31382AF1" w14:textId="3D000D61" w:rsidR="006F3C4A" w:rsidRPr="00803BE3" w:rsidRDefault="006F3C4A" w:rsidP="00D41656">
      <w:pPr>
        <w:pStyle w:val="Heading3"/>
      </w:pPr>
      <w:bookmarkStart w:id="44" w:name="_Toc125035626"/>
      <w:r w:rsidRPr="00803BE3">
        <w:t>3</w:t>
      </w:r>
      <w:r w:rsidRPr="00803BE3">
        <w:rPr>
          <w:cs/>
        </w:rPr>
        <w:t>.5</w:t>
      </w:r>
      <w:r w:rsidRPr="00803BE3">
        <w:t xml:space="preserve"> Real Estate Relationship</w:t>
      </w:r>
      <w:r w:rsidRPr="00803BE3">
        <w:rPr>
          <w:cs/>
        </w:rPr>
        <w:t xml:space="preserve"> (</w:t>
      </w:r>
      <w:r w:rsidRPr="00803BE3">
        <w:t>DER_RER</w:t>
      </w:r>
      <w:r w:rsidRPr="00803BE3">
        <w:rPr>
          <w:cs/>
        </w:rPr>
        <w:t>)</w:t>
      </w:r>
      <w:bookmarkEnd w:id="44"/>
    </w:p>
    <w:p w14:paraId="446C29EA" w14:textId="43DA05C9" w:rsidR="006F3C4A" w:rsidRDefault="0001480A" w:rsidP="0083337E">
      <w:pPr>
        <w:spacing w:after="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D26D1D" w14:textId="77777777" w:rsidR="000B2B68" w:rsidRDefault="000B2B68" w:rsidP="000B2B68">
      <w:pPr>
        <w:spacing w:after="120" w:line="240" w:lineRule="auto"/>
      </w:pPr>
    </w:p>
    <w:p w14:paraId="047FC149" w14:textId="2336A0D5" w:rsidR="006F3C4A" w:rsidRPr="00803BE3" w:rsidRDefault="006F3C4A" w:rsidP="00D41656">
      <w:pPr>
        <w:pStyle w:val="Heading3"/>
      </w:pPr>
      <w:bookmarkStart w:id="45" w:name="_Toc125035627"/>
      <w:r w:rsidRPr="00803BE3">
        <w:t>3</w:t>
      </w:r>
      <w:r w:rsidRPr="00803BE3">
        <w:rPr>
          <w:cs/>
        </w:rPr>
        <w:t>.6</w:t>
      </w:r>
      <w:r w:rsidRPr="00803BE3">
        <w:t xml:space="preserve"> Collateral Valuation</w:t>
      </w:r>
      <w:r w:rsidR="00883BAD" w:rsidRPr="00803BE3">
        <w:t xml:space="preserve"> Group</w:t>
      </w:r>
      <w:r w:rsidRPr="00803BE3">
        <w:rPr>
          <w:cs/>
        </w:rPr>
        <w:t xml:space="preserve"> (</w:t>
      </w:r>
      <w:r w:rsidRPr="00803BE3">
        <w:t>DER_C</w:t>
      </w:r>
      <w:r w:rsidR="001C477F" w:rsidRPr="00803BE3">
        <w:t>VG</w:t>
      </w:r>
      <w:r w:rsidRPr="00803BE3">
        <w:rPr>
          <w:cs/>
        </w:rPr>
        <w:t>)</w:t>
      </w:r>
      <w:bookmarkEnd w:id="45"/>
    </w:p>
    <w:p w14:paraId="0AF00C80" w14:textId="0E7609A6" w:rsidR="0001480A" w:rsidRPr="00803BE3" w:rsidRDefault="0063564F" w:rsidP="00D41656">
      <w:pPr>
        <w:spacing w:after="120" w:line="240" w:lineRule="auto"/>
      </w:pPr>
      <w:bookmarkStart w:id="46" w:name="_Hlk125019335"/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bookmarkEnd w:id="46"/>
    <w:p w14:paraId="572B5500" w14:textId="77777777" w:rsidR="00C544DC" w:rsidRPr="00B742BC" w:rsidRDefault="00C544DC" w:rsidP="00C544D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1583"/>
        <w:gridCol w:w="801"/>
        <w:gridCol w:w="346"/>
        <w:gridCol w:w="565"/>
        <w:gridCol w:w="445"/>
        <w:gridCol w:w="788"/>
        <w:gridCol w:w="1454"/>
        <w:gridCol w:w="859"/>
        <w:gridCol w:w="309"/>
        <w:gridCol w:w="565"/>
        <w:gridCol w:w="445"/>
        <w:gridCol w:w="1587"/>
      </w:tblGrid>
      <w:tr w:rsidR="00C25A72" w:rsidRPr="00B742BC" w14:paraId="654CA1C4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468C1B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DD0FE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B708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0D2AC7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2EBF2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68DD8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06E55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9868DC" w14:textId="7261078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FB9340" w14:textId="19E7272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3BA1967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E6B9C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9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724F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549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FE00C0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13A4B0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5C0C66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5497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3B1E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91AAE23" w14:textId="307C12E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F976F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AF75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416B79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DC4D8B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C25A72" w:rsidRPr="00B742BC" w14:paraId="5C916CC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top w:val="single" w:sz="12" w:space="0" w:color="003865"/>
              <w:right w:val="single" w:sz="4" w:space="0" w:color="002060"/>
            </w:tcBorders>
          </w:tcPr>
          <w:p w14:paraId="056D5E4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5DBA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848B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B59A2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CAD09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B0B01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60DC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FF46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24CBBE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D28A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2799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4838E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top w:val="single" w:sz="12" w:space="0" w:color="003865"/>
              <w:left w:val="single" w:sz="4" w:space="0" w:color="002060"/>
            </w:tcBorders>
          </w:tcPr>
          <w:p w14:paraId="7BBB53F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4140062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520792F8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079E0B2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551F00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15AA2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2D1BA1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1819B72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D94B3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3CBFCE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257014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57DCF93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53517CC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782D01A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71A4A32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A719F91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1E5F9B2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54CEE73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Group Id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208881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FE822A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778686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7ED0DC8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DA968E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57297C5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6D9418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657A135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1744F9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4C2A379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0AA441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BD8F684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bottom w:val="single" w:sz="12" w:space="0" w:color="002060"/>
              <w:right w:val="single" w:sz="4" w:space="0" w:color="002060"/>
            </w:tcBorders>
          </w:tcPr>
          <w:p w14:paraId="5403763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DBBF9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Id</w:t>
            </w:r>
          </w:p>
        </w:tc>
        <w:tc>
          <w:tcPr>
            <w:tcW w:w="3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524EB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A1845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5DC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3811D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11937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5309B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3A8378E" w14:textId="0422298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67EB0C" w14:textId="3B353AE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B1087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FC182" w14:textId="73A5D04E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  <w:bottom w:val="single" w:sz="12" w:space="0" w:color="002060"/>
            </w:tcBorders>
          </w:tcPr>
          <w:p w14:paraId="3DCF7C1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761692" w14:textId="77777777" w:rsidR="00C544DC" w:rsidRPr="00B742BC" w:rsidRDefault="00C544DC" w:rsidP="00C544DC">
      <w:pPr>
        <w:spacing w:after="120" w:line="240" w:lineRule="auto"/>
        <w:rPr>
          <w:b/>
          <w:bCs/>
        </w:rPr>
      </w:pPr>
    </w:p>
    <w:p w14:paraId="2D5F8B07" w14:textId="77777777" w:rsidR="00DC7DD0" w:rsidRPr="00DC7DD0" w:rsidRDefault="00DC7DD0" w:rsidP="00DC7DD0">
      <w:pPr>
        <w:pStyle w:val="Heading3"/>
      </w:pPr>
      <w:bookmarkStart w:id="47" w:name="_Toc125035628"/>
      <w:r w:rsidRPr="00DC7DD0">
        <w:t>3</w:t>
      </w:r>
      <w:r w:rsidRPr="00DC7DD0">
        <w:rPr>
          <w:rFonts w:hint="cs"/>
          <w:cs/>
        </w:rPr>
        <w:t>.</w:t>
      </w:r>
      <w:r w:rsidRPr="00DC7DD0">
        <w:t>7</w:t>
      </w:r>
      <w:r w:rsidRPr="00DC7DD0">
        <w:rPr>
          <w:rFonts w:hint="cs"/>
          <w:cs/>
        </w:rPr>
        <w:t xml:space="preserve"> </w:t>
      </w:r>
      <w:r w:rsidRPr="00DC7DD0">
        <w:t>Valuation</w:t>
      </w:r>
      <w:r w:rsidRPr="00DC7DD0">
        <w:rPr>
          <w:rFonts w:hint="cs"/>
          <w:cs/>
        </w:rPr>
        <w:t xml:space="preserve"> (</w:t>
      </w:r>
      <w:r w:rsidRPr="00DC7DD0">
        <w:t>DER_VAL</w:t>
      </w:r>
      <w:r w:rsidRPr="00DC7DD0">
        <w:rPr>
          <w:rFonts w:hint="cs"/>
          <w:cs/>
        </w:rPr>
        <w:t>)</w:t>
      </w:r>
      <w:bookmarkEnd w:id="47"/>
    </w:p>
    <w:p w14:paraId="25B3AEE0" w14:textId="44EC2913" w:rsidR="001665B8" w:rsidRPr="00DC7DD0" w:rsidRDefault="00DC7DD0" w:rsidP="00DC7DD0">
      <w:pPr>
        <w:spacing w:after="120" w:line="240" w:lineRule="auto"/>
        <w:rPr>
          <w:rFonts w:eastAsia="Browallia New"/>
          <w:cs/>
        </w:rPr>
      </w:pPr>
      <w:r w:rsidRPr="00DC7DD0">
        <w:rPr>
          <w:rFonts w:eastAsia="Browallia New" w:hint="cs"/>
          <w:cs/>
        </w:rPr>
        <w:t xml:space="preserve">การส่งข้อมูล </w:t>
      </w:r>
      <w:r w:rsidRPr="00DC7DD0">
        <w:t>Initial</w:t>
      </w:r>
      <w:r w:rsidRPr="00DC7DD0">
        <w:rPr>
          <w:rFonts w:eastAsia="Browallia New"/>
        </w:rPr>
        <w:t xml:space="preserve"> : </w:t>
      </w:r>
      <w:r w:rsidRPr="00DC7DD0">
        <w:rPr>
          <w:rFonts w:eastAsia="Browallia New" w:hint="cs"/>
          <w:cs/>
        </w:rPr>
        <w:t xml:space="preserve">ส่งสถานะตั้งต้น ก่อนวันที่เริ่มรายงานข้อมูล </w:t>
      </w:r>
      <w:r w:rsidRPr="00DC7DD0">
        <w:rPr>
          <w:rFonts w:eastAsia="Browallia New"/>
        </w:rPr>
        <w:t>RDT</w:t>
      </w:r>
    </w:p>
    <w:p w14:paraId="115E44E4" w14:textId="77777777" w:rsidR="00F97790" w:rsidRPr="00B742BC" w:rsidRDefault="00F97790" w:rsidP="00F97790">
      <w:pPr>
        <w:spacing w:after="120" w:line="240" w:lineRule="auto"/>
        <w:rPr>
          <w:b/>
          <w:bCs/>
        </w:rPr>
      </w:pPr>
      <w:bookmarkStart w:id="48" w:name="_Toc61631344"/>
      <w:bookmarkEnd w:id="40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340"/>
        <w:gridCol w:w="688"/>
        <w:gridCol w:w="308"/>
        <w:gridCol w:w="490"/>
        <w:gridCol w:w="390"/>
        <w:gridCol w:w="1344"/>
        <w:gridCol w:w="1420"/>
        <w:gridCol w:w="1321"/>
        <w:gridCol w:w="277"/>
        <w:gridCol w:w="490"/>
        <w:gridCol w:w="390"/>
        <w:gridCol w:w="1344"/>
      </w:tblGrid>
      <w:tr w:rsidR="00C25A72" w:rsidRPr="00B742BC" w14:paraId="2BE89BB4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885AB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3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AA0D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C8299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6F0AA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D9FF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B2B63D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A2B5A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4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1FB37D" w14:textId="2856C45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7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E35AADC" w14:textId="4C47AC7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73C97C0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5AA23CE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3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2C60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7AABE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D21930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C11A8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7E76A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9B13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A3E60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0DED49" w14:textId="30B21E4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F54D9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27A32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B62B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5F5F1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94B367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A968BD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7EE6C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686B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E8A72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B62A3D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735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3A34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F89AF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5F0B17" w14:textId="77777777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539651F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E9222A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07F2B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top w:val="single" w:sz="12" w:space="0" w:color="003865"/>
              <w:left w:val="single" w:sz="4" w:space="0" w:color="002060"/>
            </w:tcBorders>
          </w:tcPr>
          <w:p w14:paraId="38AB93A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F76F6E0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756F2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4536625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688E4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2659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A3941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8A7119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21B54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33465E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5C35DAC1" w14:textId="77777777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1612C8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DB2F03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A7744F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6825DC0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094D64B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1E9AC4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5C8386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CE7A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83533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1F9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C0BF0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6DA2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12EB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24E53A34" w14:textId="5A3826C1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1900-01-01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F6ACC5" w14:textId="7515A435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4EA6CD" w14:textId="76A6489E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62113E" w14:textId="17684A55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6B3C3A48" w14:textId="6BAD8A8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3A39391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EDB1B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01C7BB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Valuation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78E8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7181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8369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7D6DD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EC22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EFC9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6D0FC499" w14:textId="373399F3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F6058A" w14:textId="53AB9A78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3F3E99" w14:textId="150AA012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5147A7" w14:textId="538E4C1C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B36A3DD" w14:textId="7BA7856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82F29F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04FFF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57FA307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Appraiser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421D23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898B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C8D8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1A76E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50C1C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627CA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3E803CC7" w14:textId="5E9BF2B4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2000699999: </w:t>
            </w:r>
            <w:r>
              <w:rPr>
                <w:rFonts w:hint="cs"/>
                <w:cs/>
              </w:rPr>
              <w:t>ไม่ทราบวิธีการประเมินราคา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8A8822C" w14:textId="5246C32D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0566EB" w14:textId="7FBA8596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54A1F70" w14:textId="4917DF2D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216E">
              <w:rPr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07A4CBE8" w14:textId="64B4A04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2000699999: </w:t>
            </w:r>
            <w:r>
              <w:rPr>
                <w:rFonts w:hint="cs"/>
                <w:cs/>
              </w:rPr>
              <w:t>ไม่ทราบวิธีการประเมินราคา</w:t>
            </w:r>
          </w:p>
        </w:tc>
      </w:tr>
      <w:tr w:rsidR="00C25A72" w:rsidRPr="00B742BC" w14:paraId="746F973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468F84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6A0909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Market Price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CD4A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B834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AD56D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DAA6C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3D07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B54651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6FB68C0D" w14:textId="5F5F983E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27BC31" w14:textId="50B58942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6B8C2E" w14:textId="19A10124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ED7528" w14:textId="50745300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CB4856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A85703D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808F3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0D3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Valuation Price in Baht</w:t>
            </w:r>
            <w:r w:rsidRPr="00B742B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73B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98ADF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569A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73C114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C2FC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59B0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D975E4" w14:textId="2D43ADBB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8C7329" w14:textId="1EC2ABC0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2AC2BD" w14:textId="1CFFDCB4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D9423" w14:textId="7160789C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  <w:bottom w:val="single" w:sz="12" w:space="0" w:color="002060"/>
            </w:tcBorders>
          </w:tcPr>
          <w:p w14:paraId="32A90DD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CDCC45" w14:textId="77777777" w:rsidR="00FF6C97" w:rsidRPr="00803BE3" w:rsidRDefault="00FF6C97" w:rsidP="00D41656">
      <w:pPr>
        <w:spacing w:line="240" w:lineRule="auto"/>
      </w:pPr>
    </w:p>
    <w:p w14:paraId="01688689" w14:textId="233A6221" w:rsidR="006F3C4A" w:rsidRPr="00803BE3" w:rsidRDefault="006F3C4A" w:rsidP="00D41656">
      <w:pPr>
        <w:pStyle w:val="Heading3"/>
      </w:pPr>
      <w:bookmarkStart w:id="49" w:name="_Toc125035629"/>
      <w:bookmarkStart w:id="50" w:name="_Toc61631346"/>
      <w:bookmarkEnd w:id="48"/>
      <w:r w:rsidRPr="00803BE3">
        <w:t>3</w:t>
      </w:r>
      <w:r w:rsidR="00A1616C" w:rsidRPr="00803BE3">
        <w:rPr>
          <w:cs/>
        </w:rPr>
        <w:t>.</w:t>
      </w:r>
      <w:r w:rsidR="00A1616C" w:rsidRPr="00803BE3">
        <w:t>8</w:t>
      </w:r>
      <w:r w:rsidRPr="00803BE3">
        <w:t xml:space="preserve"> Guarantor</w:t>
      </w:r>
      <w:r w:rsidRPr="00803BE3">
        <w:rPr>
          <w:cs/>
        </w:rPr>
        <w:t xml:space="preserve"> </w:t>
      </w:r>
      <w:r w:rsidRPr="00803BE3">
        <w:t xml:space="preserve">or </w:t>
      </w:r>
      <w:r w:rsidR="00262314" w:rsidRPr="00803BE3">
        <w:t xml:space="preserve">Endorser </w:t>
      </w:r>
      <w:r w:rsidRPr="00803BE3">
        <w:rPr>
          <w:cs/>
        </w:rPr>
        <w:t>(</w:t>
      </w:r>
      <w:r w:rsidRPr="00803BE3">
        <w:t>DER_GE</w:t>
      </w:r>
      <w:r w:rsidRPr="00803BE3">
        <w:rPr>
          <w:cs/>
        </w:rPr>
        <w:t>)</w:t>
      </w:r>
      <w:bookmarkEnd w:id="49"/>
    </w:p>
    <w:p w14:paraId="32DEBEDB" w14:textId="77777777" w:rsidR="00F71FBC" w:rsidRPr="00803BE3" w:rsidRDefault="00F71FBC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577EB27" w14:textId="77777777" w:rsidR="004E5890" w:rsidRPr="00B742BC" w:rsidRDefault="004E5890" w:rsidP="004E5890">
      <w:pPr>
        <w:spacing w:after="120" w:line="240" w:lineRule="auto"/>
        <w:rPr>
          <w:b/>
          <w:bCs/>
        </w:rPr>
      </w:pPr>
      <w:bookmarkStart w:id="51" w:name="_Toc61631351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"/>
        <w:gridCol w:w="1583"/>
        <w:gridCol w:w="788"/>
        <w:gridCol w:w="341"/>
        <w:gridCol w:w="556"/>
        <w:gridCol w:w="439"/>
        <w:gridCol w:w="775"/>
        <w:gridCol w:w="1565"/>
        <w:gridCol w:w="845"/>
        <w:gridCol w:w="305"/>
        <w:gridCol w:w="556"/>
        <w:gridCol w:w="439"/>
        <w:gridCol w:w="1560"/>
      </w:tblGrid>
      <w:tr w:rsidR="00C25A72" w:rsidRPr="00B742BC" w14:paraId="5FD6E3D6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484E64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983D51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939B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6CB8D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9EF770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B5333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7979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5B332A67" w14:textId="4087338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4EE94FF" w14:textId="02A66AA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5E6063D0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1EF63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C83E3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08EB8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94152F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A17D5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F70C7D3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AEBA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3B59B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5ED41B4" w14:textId="6B54F5F5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9FE852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4655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8A1B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C9FED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34FBEF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2E21A8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20591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070C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293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5302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554D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3FC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C19F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1D942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EC8A9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199D7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BA74E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424D01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DC9360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5E2E4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92208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9B769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59F77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7803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31BD1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C3012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509D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EBBC7D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4EE25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2FC0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FE2B3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2CDD7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64A246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2BA0C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3C50A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B742BC">
              <w:rPr>
                <w:spacing w:val="-2"/>
              </w:rPr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2DE0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100D1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D3A59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856BF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58B230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5CC27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4219B4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4EDE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4D53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34EB9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F3F9B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FEA058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635E1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001D1D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Guarantor or Endorser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70C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A9EFF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68B8E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8ADA7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EEB47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32D09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01DE41B7" w14:textId="66D95C6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68BB217" w14:textId="4D08D4D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3C076D" w14:textId="580B856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F5E718" w14:textId="3B8E2AC4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1AF5F5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7307D7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E2828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FB64C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9B4A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7946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80AF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CB08A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1D1811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F60D7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07C8B6E" w14:textId="019CDA5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AA864CA" w14:textId="5AAB12B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6D4585" w14:textId="3AFB4E7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674E2F" w14:textId="41F3034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D2F35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53378DC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A4A700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8E4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TCG Scheme</w:t>
            </w:r>
            <w:r w:rsidRPr="00B742BC">
              <w:rPr>
                <w:cs/>
              </w:rPr>
              <w:t xml:space="preserve"> </w:t>
            </w:r>
            <w:r w:rsidRPr="00B742BC">
              <w:t>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1E58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3B921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FBE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1D939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B3F1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41E0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04208AC" w14:textId="75ADCD9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0: </w:t>
            </w:r>
            <w:proofErr w:type="spellStart"/>
            <w:r>
              <w:rPr>
                <w:rFonts w:hint="cs"/>
                <w:cs/>
              </w:rPr>
              <w:t>บสย</w:t>
            </w:r>
            <w:proofErr w:type="spellEnd"/>
            <w:r>
              <w:rPr>
                <w:rFonts w:hint="cs"/>
                <w:cs/>
              </w:rPr>
              <w:t>. ไม่ได้เป็นผู้ค้ำประกัน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537EA9" w14:textId="27B4505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2EDA81" w14:textId="4B7B5F5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818126" w14:textId="7A1F2D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14453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C420D5" w14:textId="77777777" w:rsidR="00F71FBC" w:rsidRPr="00803BE3" w:rsidRDefault="00F71FBC" w:rsidP="00D41656">
      <w:pPr>
        <w:spacing w:line="240" w:lineRule="auto"/>
        <w:rPr>
          <w:b/>
          <w:bCs/>
          <w:cs/>
        </w:rPr>
      </w:pPr>
    </w:p>
    <w:p w14:paraId="33748C6B" w14:textId="701574C0" w:rsidR="0031597A" w:rsidRPr="00803BE3" w:rsidRDefault="0031597A" w:rsidP="00D41656">
      <w:pPr>
        <w:pStyle w:val="Heading3"/>
      </w:pPr>
      <w:bookmarkStart w:id="52" w:name="_Toc125035630"/>
      <w:r w:rsidRPr="00803BE3">
        <w:t>3</w:t>
      </w:r>
      <w:r w:rsidRPr="00803BE3">
        <w:rPr>
          <w:cs/>
        </w:rPr>
        <w:t>.</w:t>
      </w:r>
      <w:r w:rsidRPr="00803BE3">
        <w:t xml:space="preserve">9 Pledge Valuation Group </w:t>
      </w:r>
      <w:r w:rsidRPr="00803BE3">
        <w:rPr>
          <w:cs/>
        </w:rPr>
        <w:t>(</w:t>
      </w:r>
      <w:r w:rsidRPr="00803BE3">
        <w:t>DER_PVG</w:t>
      </w:r>
      <w:r w:rsidRPr="00803BE3">
        <w:rPr>
          <w:cs/>
        </w:rPr>
        <w:t>)</w:t>
      </w:r>
      <w:bookmarkEnd w:id="52"/>
    </w:p>
    <w:p w14:paraId="6731010D" w14:textId="77777777" w:rsidR="00701A37" w:rsidRPr="00803BE3" w:rsidRDefault="00701A37" w:rsidP="00701A37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B62C7EE" w14:textId="77777777" w:rsidR="008D4181" w:rsidRPr="00B742BC" w:rsidRDefault="008D4181" w:rsidP="008D418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1583"/>
        <w:gridCol w:w="801"/>
        <w:gridCol w:w="346"/>
        <w:gridCol w:w="565"/>
        <w:gridCol w:w="445"/>
        <w:gridCol w:w="788"/>
        <w:gridCol w:w="1454"/>
        <w:gridCol w:w="859"/>
        <w:gridCol w:w="309"/>
        <w:gridCol w:w="565"/>
        <w:gridCol w:w="445"/>
        <w:gridCol w:w="1587"/>
      </w:tblGrid>
      <w:tr w:rsidR="00C25A72" w:rsidRPr="00B742BC" w14:paraId="71DEB5A6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79CD8D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369E3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60B1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98439D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0AC5F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D59C6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DE2A6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8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0CBAF5" w14:textId="00C9757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16D1C2D" w14:textId="4E00D6F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84ABCB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EB9034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07C7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87C93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03E94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BD1E1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BE66C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78AA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8309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2AC31B3" w14:textId="22D5E9C4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2FB5FA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90F8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9D5C7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3F065F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FF50D0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54BF564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5D98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BE438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318B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DCD17A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250B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B05D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BB3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C1E236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B3FF3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E862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4EB36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2E4674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613B66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57014C1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67CFD4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2B08146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00387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5260596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5551DAD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40456C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4270C5D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7B62D2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1921FE3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4823542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0E6169B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4A22494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2E5525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4D308A6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5A3A5C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Pledge Valuation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0C06CD9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C0AA8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3FFA6CC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052B0F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5FFC280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6798ADC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674F49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67D181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6B5AFF0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1CF794E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611738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9C5DB4D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429558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6899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Valuation Group Id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CAFC1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35FD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3FC7F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E68C1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A48D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E865A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C9158F8" w14:textId="7A71ADA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F0EE1A2" w14:textId="67EFED5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F2DEE4" w14:textId="13F98F0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5D9EE7" w14:textId="2CECD0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1AA5E8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8DB0DB" w14:textId="3BEB9234" w:rsidR="00AB4100" w:rsidRPr="00316BBB" w:rsidRDefault="002E2348" w:rsidP="00AB4100">
      <w:pPr>
        <w:pStyle w:val="Heading3"/>
        <w:rPr>
          <w:color w:val="FF0000"/>
        </w:rPr>
      </w:pPr>
      <w:r w:rsidRPr="002E2348">
        <w:rPr>
          <w:color w:val="FF0000"/>
        </w:rPr>
        <w:t>3.10 Vehicle (DER_VEH)</w:t>
      </w:r>
    </w:p>
    <w:p w14:paraId="7E3ACAA1" w14:textId="4B3069DA" w:rsidR="00174DF8" w:rsidRPr="00671989" w:rsidRDefault="00174DF8" w:rsidP="00174DF8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>FI</w:t>
      </w:r>
      <w:r w:rsidRPr="00671989">
        <w:rPr>
          <w:rFonts w:hint="cs"/>
          <w:color w:val="FF0000"/>
          <w:cs/>
        </w:rPr>
        <w:t xml:space="preserve"> </w:t>
      </w:r>
      <w:r w:rsidRPr="00671989">
        <w:rPr>
          <w:color w:val="FF0000"/>
        </w:rPr>
        <w:t xml:space="preserve">: </w:t>
      </w:r>
      <w:r w:rsidR="00D3194C" w:rsidRPr="00316BBB">
        <w:rPr>
          <w:color w:val="FF0000"/>
          <w:cs/>
        </w:rPr>
        <w:t>ส่งสถานะตั้งต้น</w:t>
      </w:r>
      <w:r w:rsidR="00D3194C" w:rsidRPr="00671989">
        <w:rPr>
          <w:rFonts w:hint="cs"/>
          <w:color w:val="FF0000"/>
          <w:cs/>
        </w:rPr>
        <w:t xml:space="preserve"> </w:t>
      </w:r>
      <w:r w:rsidR="00671989">
        <w:rPr>
          <w:rFonts w:hint="cs"/>
          <w:color w:val="FF0000"/>
          <w:cs/>
        </w:rPr>
        <w:t>ณ</w:t>
      </w:r>
      <w:r w:rsidR="00555342" w:rsidRPr="00671989">
        <w:rPr>
          <w:rFonts w:hint="cs"/>
          <w:color w:val="FF0000"/>
          <w:cs/>
        </w:rPr>
        <w:t xml:space="preserve"> งวด ก.ค. </w:t>
      </w:r>
      <w:r w:rsidR="00671989" w:rsidRPr="00671989">
        <w:rPr>
          <w:color w:val="FF0000"/>
        </w:rPr>
        <w:t>25</w:t>
      </w:r>
      <w:r w:rsidR="00555342" w:rsidRPr="00671989">
        <w:rPr>
          <w:rFonts w:hint="cs"/>
          <w:color w:val="FF0000"/>
          <w:cs/>
        </w:rPr>
        <w:t>70</w:t>
      </w:r>
    </w:p>
    <w:p w14:paraId="307C7D99" w14:textId="58C059BE" w:rsidR="00174DF8" w:rsidRPr="00671989" w:rsidRDefault="00174DF8" w:rsidP="00174DF8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 xml:space="preserve">FBG : </w:t>
      </w:r>
      <w:r w:rsidRPr="00671989">
        <w:rPr>
          <w:rFonts w:hint="cs"/>
          <w:color w:val="FF0000"/>
          <w:cs/>
        </w:rPr>
        <w:t xml:space="preserve">ส่งสถานะตั้งต้น </w:t>
      </w:r>
      <w:r w:rsidR="00671989">
        <w:rPr>
          <w:rFonts w:hint="cs"/>
          <w:color w:val="FF0000"/>
          <w:cs/>
        </w:rPr>
        <w:t>ณ</w:t>
      </w:r>
      <w:r w:rsidR="00671989" w:rsidRPr="00671989">
        <w:rPr>
          <w:rFonts w:hint="cs"/>
          <w:color w:val="FF0000"/>
          <w:cs/>
        </w:rPr>
        <w:t xml:space="preserve"> งวด ก.ค. </w:t>
      </w:r>
      <w:r w:rsidR="00671989" w:rsidRPr="00671989">
        <w:rPr>
          <w:color w:val="FF0000"/>
        </w:rPr>
        <w:t>25</w:t>
      </w:r>
      <w:r w:rsidR="00671989" w:rsidRPr="00671989">
        <w:rPr>
          <w:rFonts w:hint="cs"/>
          <w:color w:val="FF0000"/>
          <w:cs/>
        </w:rPr>
        <w:t>70</w:t>
      </w:r>
    </w:p>
    <w:p w14:paraId="28F9478E" w14:textId="23E34CEE" w:rsidR="00174DF8" w:rsidRPr="00316BBB" w:rsidRDefault="00174DF8" w:rsidP="005C7408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</w:rPr>
        <w:t xml:space="preserve"> </w:t>
      </w:r>
      <w:r w:rsidRPr="008D3F3F">
        <w:rPr>
          <w:color w:val="FF0000"/>
        </w:rPr>
        <w:t xml:space="preserve">: </w:t>
      </w:r>
      <w:r w:rsidRPr="008D3F3F">
        <w:rPr>
          <w:rFonts w:hint="cs"/>
          <w:color w:val="FF0000"/>
          <w:cs/>
        </w:rPr>
        <w:t>ส่ง</w:t>
      </w:r>
      <w:r w:rsidR="005C7408" w:rsidRPr="005C7408">
        <w:rPr>
          <w:color w:val="FF0000"/>
          <w:cs/>
        </w:rPr>
        <w:t>สถานะ</w:t>
      </w:r>
      <w:r w:rsidRPr="008D3F3F">
        <w:rPr>
          <w:rFonts w:hint="cs"/>
          <w:color w:val="FF0000"/>
          <w:cs/>
        </w:rPr>
        <w:t xml:space="preserve">ตั้งต้น </w:t>
      </w:r>
      <w:r w:rsidR="005C7408" w:rsidRPr="005C7408">
        <w:rPr>
          <w:color w:val="FF0000"/>
          <w:cs/>
        </w:rPr>
        <w:t>ก่อนวันที่</w:t>
      </w:r>
      <w:r w:rsidRPr="008D3F3F">
        <w:rPr>
          <w:rFonts w:hint="cs"/>
          <w:color w:val="FF0000"/>
          <w:cs/>
        </w:rPr>
        <w:t>เริ่ม</w:t>
      </w:r>
      <w:r w:rsidR="005C7408" w:rsidRPr="005C7408">
        <w:rPr>
          <w:color w:val="FF0000"/>
          <w:cs/>
        </w:rPr>
        <w:t xml:space="preserve">รายงานข้อมูล </w:t>
      </w:r>
      <w:r w:rsidR="005C7408" w:rsidRPr="005C7408">
        <w:rPr>
          <w:color w:val="FF0000"/>
        </w:rPr>
        <w:t>RDT</w:t>
      </w:r>
    </w:p>
    <w:p w14:paraId="52F52DF3" w14:textId="77777777" w:rsidR="00813093" w:rsidRDefault="00813093" w:rsidP="00316BBB">
      <w:pPr>
        <w:spacing w:after="120" w:line="240" w:lineRule="auto"/>
        <w:rPr>
          <w:ins w:id="53" w:author="{04BDAEAF-C5B4-4982-BBA1-628D6A9AD33A}" w:date="2025-12-01T15:40:00Z" w16du:dateUtc="2025-12-01T08:40:00Z"/>
          <w:b/>
          <w:bCs/>
          <w:color w:val="FF0000"/>
        </w:rPr>
      </w:pPr>
    </w:p>
    <w:p w14:paraId="284509BB" w14:textId="77777777" w:rsidR="00316BBB" w:rsidRPr="00C61BDF" w:rsidRDefault="00316BBB" w:rsidP="00316BBB">
      <w:pPr>
        <w:spacing w:after="120" w:line="240" w:lineRule="auto"/>
        <w:rPr>
          <w:b/>
          <w:bCs/>
          <w:color w:val="FF0000"/>
          <w:cs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316BBB" w:rsidRPr="00C61BDF" w14:paraId="50B326F0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B9323F2" w14:textId="77777777" w:rsidR="00316BBB" w:rsidRPr="00C61BDF" w:rsidRDefault="00316BBB" w:rsidP="003102BB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9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D6F306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360D9E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27B5111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5E272D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D88A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AD1540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D15207B" w14:textId="16A3192E" w:rsidR="00316BBB" w:rsidRPr="00C61BDF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6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E8BB531" w14:textId="24C26839" w:rsidR="00316BBB" w:rsidRPr="00C61BDF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25A72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316BBB" w:rsidRPr="00C61BDF" w14:paraId="7DA10EDB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3E9B50F" w14:textId="77777777" w:rsidR="00316BBB" w:rsidRPr="00C61BDF" w:rsidRDefault="00316BBB" w:rsidP="003102BB">
            <w:pPr>
              <w:jc w:val="center"/>
              <w:rPr>
                <w:color w:val="FF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D3BB32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C13039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E63EA5A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A224AE5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A028FB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50ED56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ADF960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44988A" w14:textId="56D4F738" w:rsidR="00316BBB" w:rsidRPr="00C61BDF" w:rsidRDefault="004B6D2C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9CB69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816354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07680B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22F5A1E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56A60E15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6C3DF39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9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7445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E53451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514CD2F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106209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8DC490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BACB96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211C53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486608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07F1E7E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7C19C97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A13E60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top w:val="single" w:sz="12" w:space="0" w:color="003865"/>
              <w:left w:val="single" w:sz="4" w:space="0" w:color="002060"/>
            </w:tcBorders>
          </w:tcPr>
          <w:p w14:paraId="09E2A379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33CB7B9B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770D27" w14:textId="77777777" w:rsidR="00316BBB" w:rsidRPr="00C61BDF" w:rsidRDefault="00316BBB" w:rsidP="003102BB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61405C9E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2E163A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17A06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72BBC8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9AD26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879995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1BB7E1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466A08E8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CE481C6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5536C70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73C08E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3FAEE672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3176CD2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051BB22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7A84C850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059168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A835CD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24A5FB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0063FA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0846D7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92517E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124D08C6" w14:textId="1BFDE00A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0564EAD" w14:textId="61808F14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7A1505E8" w14:textId="643F0A71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9084ED" w14:textId="57549E05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2A48447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6DF1016C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A89DFE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20C1F0CB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Vehicle Brand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B3F5537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B50508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8EECE1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225FE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C738C0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6D91149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00792153" w14:textId="6717AD01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2000DBF" w14:textId="13A975C4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71C32C1" w14:textId="1523A624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D3D74D" w14:textId="1418C3FE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6CF77FDC" w14:textId="75889714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4966084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078A8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45B1989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Other Vehicle Brand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372D8C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DB2E25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863CEC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DC10C4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7BD950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4CAF0D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66E44928" w14:textId="241B3C7A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ED76FA7" w14:textId="002EF28A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9E337A2" w14:textId="5D28C589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D9ECC8" w14:textId="1254E02C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7F5DB7ED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1261D12D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A58EF33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9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DD5C14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Vehicle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226253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22FC1D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2EEF61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A2260C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9A4A9C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2D41F9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48DEAC" w14:textId="2EBAE042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79357EF" w14:textId="716E4786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AA1316F" w14:textId="674C33DB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F23F5A" w14:textId="47E996D5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  <w:bottom w:val="single" w:sz="12" w:space="0" w:color="002060"/>
            </w:tcBorders>
          </w:tcPr>
          <w:p w14:paraId="5C7512DF" w14:textId="43EBCB78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4DA26EDC" w14:textId="77777777" w:rsidR="00316BBB" w:rsidRPr="00C61BDF" w:rsidRDefault="00316BBB" w:rsidP="00316BBB">
      <w:pPr>
        <w:spacing w:after="120" w:line="240" w:lineRule="auto"/>
        <w:rPr>
          <w:b/>
          <w:bCs/>
          <w:color w:val="FF0000"/>
        </w:rPr>
      </w:pPr>
    </w:p>
    <w:p w14:paraId="725E7622" w14:textId="77777777" w:rsidR="0031597A" w:rsidRPr="00803BE3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3F781573" w14:textId="77777777" w:rsidR="0031597A" w:rsidRPr="00803BE3" w:rsidRDefault="0031597A">
      <w:pPr>
        <w:rPr>
          <w:rFonts w:eastAsia="Browallia New"/>
          <w:b/>
          <w:bCs/>
          <w:sz w:val="32"/>
          <w:szCs w:val="32"/>
          <w:cs/>
        </w:rPr>
      </w:pPr>
      <w:bookmarkStart w:id="54" w:name="_Toc61631354"/>
      <w:bookmarkEnd w:id="50"/>
      <w:bookmarkEnd w:id="51"/>
      <w:r w:rsidRPr="00803BE3">
        <w:rPr>
          <w:cs/>
        </w:rPr>
        <w:br w:type="page"/>
      </w:r>
    </w:p>
    <w:p w14:paraId="07023A7D" w14:textId="5FC86C31" w:rsidR="005D277A" w:rsidRPr="00803BE3" w:rsidRDefault="005D277A" w:rsidP="006A5F44">
      <w:pPr>
        <w:pStyle w:val="Heading2"/>
        <w:numPr>
          <w:ilvl w:val="0"/>
          <w:numId w:val="0"/>
        </w:numPr>
        <w:spacing w:before="0" w:after="120" w:line="240" w:lineRule="auto"/>
      </w:pPr>
      <w:bookmarkStart w:id="55" w:name="_Toc125035631"/>
      <w:r w:rsidRPr="00803BE3">
        <w:t>Counterparty</w:t>
      </w:r>
      <w:bookmarkEnd w:id="54"/>
      <w:r w:rsidR="006A5F44" w:rsidRPr="00803BE3">
        <w:rPr>
          <w:rStyle w:val="FootnoteReference"/>
        </w:rPr>
        <w:footnoteReference w:id="2"/>
      </w:r>
      <w:bookmarkEnd w:id="55"/>
    </w:p>
    <w:p w14:paraId="1053D062" w14:textId="5081E2AE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56" w:name="_Toc125035632"/>
      <w:r w:rsidRPr="00803BE3">
        <w:t>4</w:t>
      </w:r>
      <w:r w:rsidRPr="00803BE3">
        <w:rPr>
          <w:cs/>
        </w:rPr>
        <w:t xml:space="preserve">.1 </w:t>
      </w:r>
      <w:r w:rsidRPr="00803BE3">
        <w:t>Counterparty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 xml:space="preserve">Id </w:t>
      </w:r>
      <w:r w:rsidRPr="00803BE3">
        <w:rPr>
          <w:cs/>
        </w:rPr>
        <w:t>(</w:t>
      </w:r>
      <w:r w:rsidRPr="00803BE3">
        <w:t>DER_CPID</w:t>
      </w:r>
      <w:r w:rsidRPr="00803BE3">
        <w:rPr>
          <w:cs/>
        </w:rPr>
        <w:t>)</w:t>
      </w:r>
      <w:bookmarkEnd w:id="56"/>
    </w:p>
    <w:p w14:paraId="51D515BE" w14:textId="5F4DD840" w:rsidR="003B2C5C" w:rsidRPr="00803BE3" w:rsidRDefault="003B2C5C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9D941E2" w14:textId="74A3FAB0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8"/>
        <w:gridCol w:w="1481"/>
        <w:gridCol w:w="741"/>
        <w:gridCol w:w="326"/>
        <w:gridCol w:w="526"/>
        <w:gridCol w:w="416"/>
        <w:gridCol w:w="1460"/>
        <w:gridCol w:w="1338"/>
        <w:gridCol w:w="794"/>
        <w:gridCol w:w="292"/>
        <w:gridCol w:w="526"/>
        <w:gridCol w:w="416"/>
        <w:gridCol w:w="1460"/>
      </w:tblGrid>
      <w:tr w:rsidR="00DD75F9" w:rsidRPr="00803BE3" w14:paraId="6B28B705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EC16891" w14:textId="4BF98DB2" w:rsidR="00DD75F9" w:rsidRPr="00803BE3" w:rsidRDefault="00DD75F9" w:rsidP="00FF66F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9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D59156" w14:textId="6DAAA68F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EBEDF8" w14:textId="77777777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8358A74" w14:textId="3C153D3A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08804F0A" w14:textId="09D38BE7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940921" w14:textId="2DD2BBED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2F0D9B" w14:textId="3907FBD9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7048C19" w14:textId="4BDE9878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7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8D7E07" w14:textId="1AFB27B8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974CE" w:rsidRPr="00803BE3" w14:paraId="4B515F8C" w14:textId="77777777" w:rsidTr="001B3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20E835" w14:textId="77777777" w:rsidR="00DD75F9" w:rsidRPr="00803BE3" w:rsidRDefault="00DD75F9" w:rsidP="00780C10">
            <w:pPr>
              <w:jc w:val="center"/>
            </w:pPr>
          </w:p>
        </w:tc>
        <w:tc>
          <w:tcPr>
            <w:tcW w:w="109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78E9A9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A8B8E8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9CA938F" w14:textId="73A50181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2060"/>
            </w:tcBorders>
            <w:vAlign w:val="center"/>
          </w:tcPr>
          <w:p w14:paraId="176420D5" w14:textId="1C37B463" w:rsidR="00DD75F9" w:rsidRPr="00F974CE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74C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7F9F3CF7" w14:textId="273F57BB" w:rsidR="00DD75F9" w:rsidRPr="00DD75F9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8BA63F" w14:textId="42F301F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759BCD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5E6C3F1" w14:textId="3A538EF1" w:rsidR="00DD75F9" w:rsidRPr="004F5FE6" w:rsidRDefault="004B6D2C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F070C67" w14:textId="39D74478" w:rsidR="00DD75F9" w:rsidRPr="00FF66F0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F5FE6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2E363F3" w14:textId="1DF8E40C" w:rsidR="00DD75F9" w:rsidRPr="004F5FE6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F5FE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D528F2" w14:textId="70516A50" w:rsidR="00DD75F9" w:rsidRPr="004F5FE6" w:rsidRDefault="00DD75F9" w:rsidP="001B35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4F5FE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7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0F7BE6E" w14:textId="7306471F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0EF61C0A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022AEA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0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FC4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BFA64F" w14:textId="532F5EF5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5BEF1B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3296EC36" w14:textId="673268EF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5DCB9DA1" w14:textId="69EDBF7A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F0A073" w14:textId="41F136A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813C0" w14:textId="0E729AB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72A7A87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742FFB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BC41F7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154471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top w:val="single" w:sz="12" w:space="0" w:color="003865"/>
              <w:left w:val="single" w:sz="4" w:space="0" w:color="002060"/>
            </w:tcBorders>
          </w:tcPr>
          <w:p w14:paraId="73AB5559" w14:textId="43C81436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325F84C" w14:textId="77777777" w:rsidTr="00F974CE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9E63E8" w14:textId="77777777" w:rsidR="00F974CE" w:rsidRPr="00803BE3" w:rsidRDefault="00F974CE" w:rsidP="00F974C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616B7E9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E35EDC" w14:textId="5B5AC202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BB041F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BE64D3" w14:textId="13F08C71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463B2D3" w14:textId="60D79CC3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9A102C" w14:textId="196DCD2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26B4C04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94FFBBD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8C93FB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D0EEBC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8434A0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7C7943AB" w14:textId="36D7E09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2637FCCA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B35B2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65BC649E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76CFB03" w14:textId="112244E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E64DF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6C07EB" w14:textId="0E4888F2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CE3CD77" w14:textId="4AA5BED4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4B1A68" w14:textId="2E3B1D6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C4101D8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4F06AE6" w14:textId="3F272B84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E1375A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E1A344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818DF0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0641D293" w14:textId="25FFBC25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710F0B31" w14:textId="77777777" w:rsidTr="00F974CE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E98B6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3694D258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Identification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56461A" w14:textId="5328F09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CBF58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855100" w14:textId="0FBA60BE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60F5ACF7" w14:textId="5396AAA0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9977B69" w14:textId="4435D9EA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53664189" w14:textId="0D39FD5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4ED0F2C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E63C88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6CB07B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B2E869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656BBBC3" w14:textId="18AF5C1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A266B4E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2D5175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0A9ADCAF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Type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10DD9E" w14:textId="194B3EF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12F18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AF8CE6" w14:textId="7C1E0EAB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62723CDF" w14:textId="561C8D45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C7CC7C" w14:textId="45978FBE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4FC9D19" w14:textId="2C655154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rPr>
                <w:cs/>
              </w:rPr>
              <w:t>2)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6A2378B5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AE2F92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BC2684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C32947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6DDAB388" w14:textId="1FB59FB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3F055CAF" w14:textId="77777777" w:rsidTr="00F974CE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EF75C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33859F5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83FB7B6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777D70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7584A8D" w14:textId="2825B86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40764ED8" w14:textId="20648568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13EDA2" w14:textId="6E5EA89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15901F5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550E3A7F" w14:textId="23D77F9F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FB17A1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DC1670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6D49B5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1DE6EC56" w14:textId="7964249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4DEE33C0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C17D51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0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15ACD" w14:textId="1C015A3A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 xml:space="preserve">Branch FI </w:t>
            </w:r>
            <w:r w:rsidR="006D51F9"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35442A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C2F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0A1D8A59" w14:textId="4A20DC47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6770C4E0" w14:textId="4B5EAB7D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396BE8" w14:textId="434C76A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ED70C2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B9545" w14:textId="66347FF6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32572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0C92F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EC2F9C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  <w:bottom w:val="single" w:sz="12" w:space="0" w:color="002060"/>
            </w:tcBorders>
          </w:tcPr>
          <w:p w14:paraId="406A6D41" w14:textId="22C7136C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F018BB9" w14:textId="77777777" w:rsidR="003B2C5C" w:rsidRPr="00803BE3" w:rsidRDefault="003B2C5C" w:rsidP="003B2C5C"/>
    <w:p w14:paraId="0AC21AC9" w14:textId="5574C492" w:rsidR="0097061C" w:rsidRPr="00803BE3" w:rsidRDefault="0097061C" w:rsidP="0097061C">
      <w:pPr>
        <w:pStyle w:val="Heading3"/>
        <w:spacing w:before="0" w:after="120" w:line="240" w:lineRule="auto"/>
      </w:pPr>
      <w:bookmarkStart w:id="57" w:name="_Toc125035633"/>
      <w:r w:rsidRPr="00803BE3">
        <w:t>4</w:t>
      </w:r>
      <w:r w:rsidRPr="00803BE3">
        <w:rPr>
          <w:cs/>
        </w:rPr>
        <w:t>.2</w:t>
      </w:r>
      <w:r w:rsidRPr="00803BE3">
        <w:t xml:space="preserve"> Juristic Counterparty </w:t>
      </w:r>
      <w:r w:rsidRPr="00803BE3">
        <w:rPr>
          <w:cs/>
        </w:rPr>
        <w:t>(</w:t>
      </w:r>
      <w:r w:rsidRPr="00803BE3">
        <w:t>DER_JCP</w:t>
      </w:r>
      <w:r w:rsidRPr="00803BE3">
        <w:rPr>
          <w:cs/>
        </w:rPr>
        <w:t>)</w:t>
      </w:r>
      <w:bookmarkEnd w:id="57"/>
    </w:p>
    <w:p w14:paraId="2FB4A56E" w14:textId="77777777" w:rsidR="00301E55" w:rsidRPr="00803BE3" w:rsidRDefault="00301E55" w:rsidP="00301E55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655D5A7" w14:textId="77777777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457"/>
        <w:gridCol w:w="730"/>
        <w:gridCol w:w="322"/>
        <w:gridCol w:w="518"/>
        <w:gridCol w:w="411"/>
        <w:gridCol w:w="1436"/>
        <w:gridCol w:w="1441"/>
        <w:gridCol w:w="811"/>
        <w:gridCol w:w="289"/>
        <w:gridCol w:w="518"/>
        <w:gridCol w:w="411"/>
        <w:gridCol w:w="1436"/>
      </w:tblGrid>
      <w:tr w:rsidR="00F974CE" w:rsidRPr="00803BE3" w14:paraId="5AA44123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F257C4" w14:textId="28EEEB50" w:rsidR="00F974CE" w:rsidRPr="00803BE3" w:rsidRDefault="00F974CE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3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1DA37D" w14:textId="7C822DF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5ACC2" w14:textId="77777777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515CF79" w14:textId="79C16C2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49BF4A6C" w14:textId="29E73DCC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50F46C" w14:textId="004328A0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BDB192" w14:textId="1652EBC8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9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68DC81" w14:textId="6285A25F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3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136493B" w14:textId="20B1788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974CE" w:rsidRPr="00803BE3" w14:paraId="146F2DA3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B41D462" w14:textId="77777777" w:rsidR="00F974CE" w:rsidRPr="00803BE3" w:rsidRDefault="00F974CE" w:rsidP="00F974CE">
            <w:pPr>
              <w:jc w:val="center"/>
            </w:pPr>
          </w:p>
        </w:tc>
        <w:tc>
          <w:tcPr>
            <w:tcW w:w="73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64C1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8F1FF3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718D2E" w14:textId="6B705952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auto"/>
              <w:right w:val="single" w:sz="4" w:space="0" w:color="002060"/>
            </w:tcBorders>
            <w:vAlign w:val="center"/>
          </w:tcPr>
          <w:p w14:paraId="7DC96CF7" w14:textId="501F96E6" w:rsidR="00F974CE" w:rsidRPr="00F974CE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  <w:vAlign w:val="center"/>
          </w:tcPr>
          <w:p w14:paraId="10C16E3D" w14:textId="4F3AE146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6628B5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346DA9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5FD84C" w14:textId="30AC3EEC" w:rsidR="00F974CE" w:rsidRPr="00D1596A" w:rsidRDefault="004B6D2C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7732F5C" w14:textId="2AFBBEF2" w:rsidR="00F974CE" w:rsidRPr="00D1596A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1596A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28484F" w14:textId="1E105068" w:rsidR="00F974CE" w:rsidRPr="00D1596A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1596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25C407" w14:textId="72E96CCF" w:rsidR="00F974CE" w:rsidRPr="007B4B78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7B4B78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3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F97E4E" w14:textId="4890E81F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0C45911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A63C5D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7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A89E33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B1A4" w14:textId="28E68752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0B35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46C6F908" w14:textId="025CD663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136C072A" w14:textId="6329D38C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DE38B4" w14:textId="3AFAE8E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320829" w14:textId="415546C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7004A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966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F48AC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0B3CB0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top w:val="single" w:sz="12" w:space="0" w:color="003865"/>
              <w:left w:val="single" w:sz="4" w:space="0" w:color="002060"/>
            </w:tcBorders>
          </w:tcPr>
          <w:p w14:paraId="7E6E83D4" w14:textId="07AE76A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7872CA58" w14:textId="77777777" w:rsidTr="00F974CE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799E786" w14:textId="77777777" w:rsidR="00F974CE" w:rsidRPr="00803BE3" w:rsidRDefault="00F974CE" w:rsidP="00F974C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2653CD6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AE9F0" w14:textId="2EE22676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ED850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0A53DA" w14:textId="3E993F20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0A5F71A9" w14:textId="56A5898F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4A26E" w14:textId="38196A28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A7FD7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27B2F40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649941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185B4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08DE39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749774F" w14:textId="015E199A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8381D72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C97818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5A1120BC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21BB57" w14:textId="3C7F9F00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CD9C9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DB1E27" w14:textId="18177A15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ED89F0D" w14:textId="279B1BC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DBE46A" w14:textId="0858F5D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D67BA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75531BB2" w14:textId="0309008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5988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2E9F3D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10B5D4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05A6DEF" w14:textId="2A72AAD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BB0F439" w14:textId="77777777" w:rsidTr="00F974CE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CEA463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61853B1C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39968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4FE44C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42A9C2" w14:textId="57B33EB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5DA847D9" w14:textId="04855932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F6271A" w14:textId="5AD923E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C46F514" w14:textId="6AB4D34D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1934B192" w14:textId="33217052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1BA86F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F8F135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0862E0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58CF573" w14:textId="12B67DE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47C64543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96186F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4F34191D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B44F9E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5F315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08411D" w14:textId="127A9A9A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623FDAF2" w14:textId="0ABB739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F3F738" w14:textId="4ACA9D7A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C6016C7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0D56BED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145B39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5BC346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4952F4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53E30867" w14:textId="6F0E9A7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0EB7D4D7" w14:textId="77777777" w:rsidTr="00F974CE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5C001F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07D648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856807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F4B31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138949" w14:textId="0489B36E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114E4BE7" w14:textId="544EF419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87CF21" w14:textId="3F30E6D0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421E0E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62BEF049" w14:textId="4458BA1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A36359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91D961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879297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52151AF4" w14:textId="493A9C36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E64639C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6CF98C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8AE479A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FDAD5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EEFC7A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2C83F9" w14:textId="31B54041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429F06A0" w14:textId="73F74768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58BE7E" w14:textId="505E493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490D06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4296BC3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A1D2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65A233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76BF1B7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2BBFF69B" w14:textId="390C497C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1994D06" w14:textId="77777777" w:rsidTr="00F974CE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4E469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1F5FBED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CE5F15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22740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8B317E" w14:textId="116EC76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5DF04B28" w14:textId="707B694C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C94039" w14:textId="3D43DD3D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3B1C03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052710D0" w14:textId="1AE7894B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45DA75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B39897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3E5A52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6BCBC86" w14:textId="3A46412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0438DB80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2CD20D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2F82DB4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Registered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23AA48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486FEC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8F3CB0" w14:textId="61E52A7D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1AE4B7DE" w14:textId="49838703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FA9822" w14:textId="25D2944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6AB43AA" w14:textId="321534C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534FBF80" w14:textId="71DDFCF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6CC1F3" w14:textId="0E085CD5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29BEAB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1BA60C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35727D2C" w14:textId="31C7A542" w:rsidR="00F974CE" w:rsidRPr="004F5FE6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F974CE" w:rsidRPr="00D73038" w14:paraId="42DC85DA" w14:textId="77777777" w:rsidTr="00F974CE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449812A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62ECDC8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 of Headquarter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3D62B8C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516C48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798B99" w14:textId="2F9BD65A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78CFBF5A" w14:textId="55DF6869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B3D880" w14:textId="1D196662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E85983D" w14:textId="56C8FC8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162E5206" w14:textId="61B23E2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34F">
              <w:rPr>
                <w:cs/>
              </w:rPr>
              <w:t>ให้รายงานประเทศที่จดทะเบียนนิติบุคคลกรณีไม่มีบริษัทแม่ หรือ</w:t>
            </w:r>
            <w:r w:rsidRPr="006D434F">
              <w:t xml:space="preserve"> </w:t>
            </w:r>
            <w:r w:rsidRPr="006D434F">
              <w:rPr>
                <w:cs/>
              </w:rPr>
              <w:t>ไม่ทราบ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C76085" w14:textId="0309B7A1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4F5D2" w14:textId="26D64F31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61B027" w14:textId="5F7284EF" w:rsidR="00F974CE" w:rsidRPr="007B4B78" w:rsidRDefault="0031649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0A0D7F62" w14:textId="76AD45F5" w:rsidR="00F974CE" w:rsidRPr="004F5FE6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1DB04705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07DF5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460F58E8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Juristic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D2896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ED4AEC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E27CA7" w14:textId="087B057A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6A5FDF15" w14:textId="76B57AA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5FFCCE" w14:textId="25E6F8C6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721FBD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40385247" w14:textId="098D1DA4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1900-01-01</w:t>
            </w:r>
            <w:r w:rsidRPr="00803BE3">
              <w:br/>
            </w:r>
            <w:r w:rsidRPr="00803BE3">
              <w:rPr>
                <w:cs/>
              </w:rPr>
              <w:t xml:space="preserve">กรณีลูกค้าที่อยู่ในรายงาน </w:t>
            </w:r>
            <w:r w:rsidRPr="00803BE3">
              <w:t xml:space="preserve">DS_IPI </w:t>
            </w:r>
            <w:r w:rsidRPr="00803BE3">
              <w:rPr>
                <w:cs/>
              </w:rPr>
              <w:t>ที่ไม่มีข้อมูล</w:t>
            </w:r>
            <w:r w:rsidRPr="00803BE3">
              <w:t xml:space="preserve"> </w:t>
            </w:r>
            <w:r w:rsidRPr="00803BE3">
              <w:rPr>
                <w:cs/>
              </w:rPr>
              <w:t>หรือธนาคารติดต่อลูกค้าไม่ได้</w:t>
            </w:r>
            <w:r w:rsidRPr="00803BE3">
              <w:t xml:space="preserve"> 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D2AD24" w14:textId="14813C7C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F03C0E" w14:textId="3CFA2755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09F1AF" w14:textId="4762ABC7" w:rsidR="00F974CE" w:rsidRPr="007B4B78" w:rsidRDefault="0031649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BB9459C" w14:textId="260DAF4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6CAC7901" w14:textId="77777777" w:rsidTr="00F974CE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A13A06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5A3BBC4A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Primary Business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B340FE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D12F8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3D866F" w14:textId="728DD76F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03F1319C" w14:textId="2B304CB0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1862E5" w14:textId="4178BED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596CEC6" w14:textId="77AD9DC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7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558744D7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CC2ED3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6C02B1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4AE752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168CDD0" w14:textId="7CC99AF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54600C96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FAB1067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7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A10EC4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BOI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05CC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B33300" w14:textId="7815EDD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7DC672AD" w14:textId="468EAD6B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O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18FF1E44" w14:textId="76FACFE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B86D80" w14:textId="79A6598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DB3EC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FC3835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14745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AFD628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5632DE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  <w:bottom w:val="single" w:sz="12" w:space="0" w:color="002060"/>
            </w:tcBorders>
          </w:tcPr>
          <w:p w14:paraId="58050A11" w14:textId="1DA2A9B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369393A" w14:textId="0D63B112" w:rsidR="000D7A47" w:rsidRPr="00803BE3" w:rsidRDefault="000D7A47"/>
    <w:p w14:paraId="4A17D342" w14:textId="189F1ECE" w:rsidR="0097061C" w:rsidRPr="00803BE3" w:rsidRDefault="0097061C" w:rsidP="0097061C">
      <w:pPr>
        <w:pStyle w:val="Heading3"/>
        <w:spacing w:before="0" w:after="120" w:line="240" w:lineRule="auto"/>
      </w:pPr>
      <w:bookmarkStart w:id="58" w:name="_Toc125035634"/>
      <w:r w:rsidRPr="00803BE3">
        <w:t>4</w:t>
      </w:r>
      <w:r w:rsidRPr="00803BE3">
        <w:rPr>
          <w:cs/>
        </w:rPr>
        <w:t xml:space="preserve">.3 </w:t>
      </w:r>
      <w:r w:rsidRPr="00803BE3">
        <w:t xml:space="preserve">Ordinary Counterparty </w:t>
      </w:r>
      <w:r w:rsidRPr="00803BE3">
        <w:rPr>
          <w:cs/>
        </w:rPr>
        <w:t>(</w:t>
      </w:r>
      <w:r w:rsidRPr="00803BE3">
        <w:t>DER_OCP</w:t>
      </w:r>
      <w:r w:rsidRPr="00803BE3">
        <w:rPr>
          <w:cs/>
        </w:rPr>
        <w:t>)</w:t>
      </w:r>
      <w:bookmarkEnd w:id="58"/>
    </w:p>
    <w:p w14:paraId="63CE4CC6" w14:textId="6EF6F46C" w:rsidR="009942D7" w:rsidRPr="00803BE3" w:rsidRDefault="009942D7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9F3489B" w14:textId="5054E47C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457"/>
        <w:gridCol w:w="730"/>
        <w:gridCol w:w="322"/>
        <w:gridCol w:w="518"/>
        <w:gridCol w:w="411"/>
        <w:gridCol w:w="1436"/>
        <w:gridCol w:w="1441"/>
        <w:gridCol w:w="811"/>
        <w:gridCol w:w="289"/>
        <w:gridCol w:w="518"/>
        <w:gridCol w:w="411"/>
        <w:gridCol w:w="1436"/>
      </w:tblGrid>
      <w:tr w:rsidR="00180E53" w:rsidRPr="00803BE3" w14:paraId="2F2A1A0F" w14:textId="77777777" w:rsidTr="00180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3534FE" w14:textId="7E9AE73B" w:rsidR="00180E53" w:rsidRPr="00803BE3" w:rsidRDefault="00180E53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0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3ECBD5" w14:textId="4A76D800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BEA86E" w14:textId="7777777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51E5427" w14:textId="7E502766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66B0F447" w14:textId="0FE6BCB3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BD5C06" w14:textId="2656B02A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80068D" w14:textId="422D59F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6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B9460BC" w14:textId="22E778B4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9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F2AFC9D" w14:textId="75CCE1D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180E53" w:rsidRPr="00803BE3" w14:paraId="542A964C" w14:textId="77777777" w:rsidTr="00180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F37AEB" w14:textId="77777777" w:rsidR="00180E53" w:rsidRPr="00803BE3" w:rsidRDefault="00180E53" w:rsidP="00180E53">
            <w:pPr>
              <w:jc w:val="center"/>
            </w:pPr>
          </w:p>
        </w:tc>
        <w:tc>
          <w:tcPr>
            <w:tcW w:w="70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BF7F89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8C6F7A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39D8AD0" w14:textId="127B6B60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2060"/>
            </w:tcBorders>
            <w:vAlign w:val="center"/>
          </w:tcPr>
          <w:p w14:paraId="5581F74F" w14:textId="23D2EC49" w:rsidR="00180E53" w:rsidRPr="00180E5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80E5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  <w:vAlign w:val="center"/>
          </w:tcPr>
          <w:p w14:paraId="66D31B7C" w14:textId="32038922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E33231" w14:textId="1B27F448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095979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BA1801" w14:textId="468E852E" w:rsidR="00180E53" w:rsidRPr="00190204" w:rsidRDefault="004B6D2C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3795CF" w14:textId="7783CAF8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9020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A4AD43" w14:textId="7477A422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90204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27871" w14:textId="77BADC83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90204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9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7B1D93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6D79ECA0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D367136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70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1490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B9A2C" w14:textId="34EA5642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67D3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3DD3A464" w14:textId="474D3F82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1AF5F5B3" w14:textId="7F133B84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0EDB7C" w14:textId="0CA7C324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6ED79" w14:textId="527A89C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D13B7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AE012B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EFC56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F657" w14:textId="01380E7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top w:val="single" w:sz="12" w:space="0" w:color="003865"/>
              <w:left w:val="single" w:sz="4" w:space="0" w:color="002060"/>
            </w:tcBorders>
          </w:tcPr>
          <w:p w14:paraId="7AE2E50C" w14:textId="0848248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3149B654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77AC49" w14:textId="77777777" w:rsidR="00180E53" w:rsidRPr="00803BE3" w:rsidRDefault="00180E53" w:rsidP="00180E5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F195797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422B6D" w14:textId="1CFBF034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8B9E8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ECE080" w14:textId="798A4241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3EC3FFE3" w14:textId="1FDF2A92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50D3CB" w14:textId="289D8A01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ED9FCC6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5BC2EC3A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3B9B96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25EC21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636CB9" w14:textId="44E4A1F4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5FED6507" w14:textId="79CC8C9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1C3C392A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E486D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211697A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C52467" w14:textId="01E0E1DA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1286D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3ECE31" w14:textId="481CA442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2CF5E68A" w14:textId="4F70E101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9CBD705" w14:textId="050F09C1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C04D0D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FCC3226" w14:textId="6B419B0D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A2D42F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3CEFFF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66CCCC" w14:textId="289F459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57ACD38A" w14:textId="1596D62A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709CBCFC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69C68A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6DF28481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D24A0B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6F412B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CC7AA1" w14:textId="0DD66081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76C56E70" w14:textId="3874C585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023D8CD" w14:textId="23C5CFE6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A410392" w14:textId="2445FAF4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rPr>
                <w:cs/>
              </w:rPr>
              <w:t>10)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B32BC5F" w14:textId="4FA4DF2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475AAF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2D045C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31EF13" w14:textId="27C70C3B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4717B86" w14:textId="120FDABE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291C8DF3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0B12A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6BD82587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248C1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B1F9631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E1A31B" w14:textId="7440F73F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F29F2EF" w14:textId="72CA5734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D199FC" w14:textId="0C61CE0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50D3DA1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801FE3D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930D61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6F31EF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285801" w14:textId="3BA5E5D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F833F34" w14:textId="6DB219C2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162FEE72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7E77DF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59C9829F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2A4FB16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412EF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DAA34A" w14:textId="7B5A298A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22D6FD56" w14:textId="57806890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B4A25D" w14:textId="4AF48D21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DC58654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2DBF155D" w14:textId="714580C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AD2AF9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BA5B82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37575D" w14:textId="5B717C4C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16A36A41" w14:textId="1AD4FAFB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</w:tr>
      <w:tr w:rsidR="00180E53" w:rsidRPr="00803BE3" w14:paraId="2EDF296F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DB530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440DBFB6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80867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B3DC9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4C248B" w14:textId="4CF88480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627C6AE0" w14:textId="7438541F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22B11A" w14:textId="21129F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BF0EBEB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04975610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436585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424A83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5C39F8" w14:textId="42D303B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CCD666D" w14:textId="5B07974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2791D469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4545E4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6970900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4148A7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8CE7B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3E17A4" w14:textId="74FFF598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8C1E9F9" w14:textId="3000141C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2A12D8B" w14:textId="1BF1727D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5D08D5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828BD53" w14:textId="126B7CA3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498C6C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A112D8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4208FD" w14:textId="3B247B75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4DF41336" w14:textId="528869A4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3A445C22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08E9929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19968BA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77F2F0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AFAB4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23A6FA" w14:textId="1A7DB2EB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1F98528" w14:textId="0E1050EA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4B2860" w14:textId="1A783E44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358B35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CE49028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EA978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17EF08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7B25B4" w14:textId="615DA1E0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277B24ED" w14:textId="2A589F78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0A36CBBD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8F5B7E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5B5D420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97CA6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3DD312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2565AF" w14:textId="6345AE05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259B5D18" w14:textId="22FCD336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D75613" w14:textId="5A3B077E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0DC607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66730469" w14:textId="4099415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0551E5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D39341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7A9752" w14:textId="09853F21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57D1260" w14:textId="05C22B5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2DE3CACB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32C37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D82643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4C12C3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7888E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D386F" w14:textId="0331EF0E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6C1E8292" w14:textId="583F8CEB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28B307" w14:textId="4E35417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268D45B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6AA78577" w14:textId="53D3C156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6E84A8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CA9DDC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A273E37" w14:textId="38EDFB3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7B82157" w14:textId="3FFCD46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44EAC6F2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E78C77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4C0465FB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FC9233A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59482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3DBE45" w14:textId="2DAC9B84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145C44C" w14:textId="190DE618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30EE94" w14:textId="445BCFF5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E3DA6BD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03BE3">
              <w:t>VarChar</w:t>
            </w:r>
            <w:proofErr w:type="spellEnd"/>
            <w:r w:rsidRPr="00803BE3">
              <w:rPr>
                <w:cs/>
              </w:rPr>
              <w:t>(</w:t>
            </w:r>
            <w:proofErr w:type="gramEnd"/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2E328DFB" w14:textId="526DB04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0E512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3E850E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C19EA8" w14:textId="5F593476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47DB08C" w14:textId="71F75895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0C5978C6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DF14D1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22E8D22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 of Residence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E95140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DF06D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899065" w14:textId="51D6EFF8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1ADA2642" w14:textId="4540EE93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16A3C0" w14:textId="4C5CB00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994CC53" w14:textId="2C31E483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rPr>
                <w:cs/>
              </w:rPr>
              <w:t>2)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C6F623F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5EBAA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9FB647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19A7DB" w14:textId="4D6674E8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1818D96A" w14:textId="4680984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0BB4C99B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7AFF6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0CA5B49E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C0ED7D5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07AD653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461D56" w14:textId="3DC0E5D8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786E920D" w14:textId="670D5EA8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7D2716" w14:textId="1276F3AB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351576C" w14:textId="790654F3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rPr>
                <w:cs/>
              </w:rPr>
              <w:t>2)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4293C1AC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1323A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F76513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758E92" w14:textId="3967BE2C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979AB7E" w14:textId="056C555A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1D2665F9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1A70811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70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ED35F6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Birthdate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3C0AA3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0FB2F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1E0FFAD1" w14:textId="2C3E66C3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76D42C8A" w14:textId="06F54A65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613089" w14:textId="393D117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FD85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803BE3">
              <w:t>Char</w:t>
            </w:r>
            <w:r w:rsidRPr="00803BE3">
              <w:rPr>
                <w:cs/>
              </w:rPr>
              <w:t>(</w:t>
            </w:r>
            <w:proofErr w:type="gramEnd"/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0C4A6" w14:textId="13D23373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1900-01-01</w:t>
            </w:r>
          </w:p>
          <w:p w14:paraId="756BD3B4" w14:textId="382833CD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กรณี</w:t>
            </w:r>
            <w:r w:rsidRPr="00803BE3">
              <w:rPr>
                <w:rFonts w:hint="cs"/>
                <w:cs/>
              </w:rPr>
              <w:t>ไม่</w:t>
            </w:r>
            <w:r w:rsidRPr="00803BE3">
              <w:rPr>
                <w:cs/>
              </w:rPr>
              <w:t>สามารถระบุวัน เดือน และปีเกิด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7DDF60" w14:textId="74CA5D8D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3EF7E" w14:textId="1273E5C8" w:rsid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8D9EB4" w14:textId="2F64BACD" w:rsidR="00180E53" w:rsidRPr="00190204" w:rsidRDefault="0031649E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97" w:type="pct"/>
            <w:tcBorders>
              <w:left w:val="single" w:sz="4" w:space="0" w:color="002060"/>
              <w:bottom w:val="single" w:sz="12" w:space="0" w:color="002060"/>
            </w:tcBorders>
          </w:tcPr>
          <w:p w14:paraId="44A58685" w14:textId="69DC538B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22CA23" w14:textId="77777777" w:rsidR="0097061C" w:rsidRPr="00803BE3" w:rsidRDefault="0097061C" w:rsidP="0097061C">
      <w:pPr>
        <w:spacing w:after="120" w:line="240" w:lineRule="auto"/>
        <w:rPr>
          <w:b/>
          <w:bCs/>
        </w:rPr>
      </w:pPr>
    </w:p>
    <w:p w14:paraId="1B28AA75" w14:textId="77777777" w:rsidR="006F5F46" w:rsidRPr="00803BE3" w:rsidRDefault="006F5F46">
      <w:r w:rsidRPr="00803BE3">
        <w:rPr>
          <w:cs/>
        </w:rPr>
        <w:br w:type="page"/>
      </w:r>
    </w:p>
    <w:p w14:paraId="7F22D972" w14:textId="008844C7" w:rsidR="006A5F44" w:rsidRPr="00803BE3" w:rsidRDefault="006A5F44" w:rsidP="007A1E17">
      <w:pPr>
        <w:pStyle w:val="Heading2"/>
        <w:spacing w:before="0" w:after="120" w:line="240" w:lineRule="auto"/>
        <w:ind w:left="284" w:hanging="284"/>
      </w:pPr>
      <w:bookmarkStart w:id="59" w:name="_Toc125035635"/>
      <w:r w:rsidRPr="00803BE3">
        <w:t>Credit Counterparty</w:t>
      </w:r>
      <w:bookmarkEnd w:id="59"/>
    </w:p>
    <w:p w14:paraId="7B8A7173" w14:textId="2AE03643" w:rsidR="005D277A" w:rsidRPr="00803BE3" w:rsidRDefault="009255D3" w:rsidP="00C47BD5">
      <w:pPr>
        <w:pStyle w:val="Heading3"/>
        <w:spacing w:before="0" w:after="120" w:line="240" w:lineRule="auto"/>
      </w:pPr>
      <w:bookmarkStart w:id="60" w:name="_Toc125035636"/>
      <w:r w:rsidRPr="00803BE3">
        <w:t>4</w:t>
      </w:r>
      <w:r w:rsidRPr="00803BE3">
        <w:rPr>
          <w:cs/>
        </w:rPr>
        <w:t>.</w:t>
      </w:r>
      <w:r w:rsidR="0097061C" w:rsidRPr="00803BE3">
        <w:rPr>
          <w:cs/>
        </w:rPr>
        <w:t>4</w:t>
      </w:r>
      <w:r w:rsidR="00D5490E" w:rsidRPr="00803BE3">
        <w:rPr>
          <w:cs/>
        </w:rPr>
        <w:t xml:space="preserve"> </w:t>
      </w:r>
      <w:bookmarkStart w:id="61" w:name="_Toc61631355"/>
      <w:r w:rsidR="005D277A" w:rsidRPr="00803BE3">
        <w:t xml:space="preserve">Business </w:t>
      </w:r>
      <w:r w:rsidR="00A67065" w:rsidRPr="00803BE3">
        <w:t xml:space="preserve">Loan </w:t>
      </w:r>
      <w:r w:rsidR="005D277A" w:rsidRPr="00803BE3">
        <w:t>Profile</w:t>
      </w:r>
      <w:r w:rsidR="005D277A" w:rsidRPr="00803BE3">
        <w:rPr>
          <w:cs/>
        </w:rPr>
        <w:t xml:space="preserve"> (</w:t>
      </w:r>
      <w:r w:rsidR="00EF586F" w:rsidRPr="00803BE3">
        <w:t>DER_</w:t>
      </w:r>
      <w:r w:rsidR="005D277A" w:rsidRPr="00803BE3">
        <w:t>B</w:t>
      </w:r>
      <w:r w:rsidR="00825ED8" w:rsidRPr="00803BE3">
        <w:t>L</w:t>
      </w:r>
      <w:r w:rsidR="005D277A" w:rsidRPr="00803BE3">
        <w:t>P</w:t>
      </w:r>
      <w:r w:rsidR="005D277A" w:rsidRPr="00803BE3">
        <w:rPr>
          <w:cs/>
        </w:rPr>
        <w:t>)</w:t>
      </w:r>
      <w:bookmarkEnd w:id="60"/>
      <w:bookmarkEnd w:id="61"/>
    </w:p>
    <w:p w14:paraId="43E1FA76" w14:textId="0D381B3D" w:rsidR="006A2CAA" w:rsidRPr="00803BE3" w:rsidRDefault="00763561" w:rsidP="00763561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6BAD20D" w14:textId="77777777" w:rsidR="003C145D" w:rsidRPr="00B742BC" w:rsidRDefault="003C145D" w:rsidP="003C145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368"/>
        <w:gridCol w:w="689"/>
        <w:gridCol w:w="308"/>
        <w:gridCol w:w="491"/>
        <w:gridCol w:w="391"/>
        <w:gridCol w:w="1348"/>
        <w:gridCol w:w="1423"/>
        <w:gridCol w:w="1277"/>
        <w:gridCol w:w="277"/>
        <w:gridCol w:w="491"/>
        <w:gridCol w:w="391"/>
        <w:gridCol w:w="1348"/>
      </w:tblGrid>
      <w:tr w:rsidR="00C25A72" w:rsidRPr="00B742BC" w14:paraId="06F913C1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819046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CBC34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0F7A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2D75B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AD8131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6218B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5A6A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BBCA03D" w14:textId="74FB5C0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E5BE8A6" w14:textId="23E885B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C841F3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C7798B9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2AC13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43CD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641A5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F7B884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127B22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EA82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98483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A160C77" w14:textId="361B429B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AE8FF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9D02B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7E372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E173C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D52547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3AEA1A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7B61C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1C8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321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1F5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B41BE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9E42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6E133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1E510A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BBDD7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F8802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585AD0" w14:textId="77777777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</w:tcBorders>
          </w:tcPr>
          <w:p w14:paraId="5CA0BB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A4BCCB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7EFF4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514C49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C61D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6BAE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1D3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679669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0221E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5DC24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967194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412F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B9CE4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2AF96B" w14:textId="77777777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28AF5B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7923BA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F939A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0C24DBB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0CAE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96F8F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DA2A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658A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AD4598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7BA6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65A3CCAA" w14:textId="659C7DE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7EF834D" w14:textId="6C2D11B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8D103E" w14:textId="180D031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B4EA40" w14:textId="486551B6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278B56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3CD34D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0075E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5AFA6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9F32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6A207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6CBB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5EBC3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96709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F3DC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6519A1D" w14:textId="3F9724A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920B20" w14:textId="463BE44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19FA2" w14:textId="02B0E1E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15D33F" w14:textId="305FF373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755DB5B" w14:textId="7914854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</w:tr>
      <w:tr w:rsidR="00C25A72" w:rsidRPr="00B742BC" w14:paraId="1124077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7148A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EFD87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4FF9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16F9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623E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09E6C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657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B983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62E7765A" w14:textId="672B002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B448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5B3A6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DC09D0" w14:textId="5739924F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A7A4E8C" w14:textId="609A594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  <w:tr w:rsidR="00C25A72" w:rsidRPr="00B742BC" w14:paraId="3FE5B60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3FE37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6406D1C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ABA9C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9DC86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1E1A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F5BB1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16BAF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6107C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1763634" w14:textId="5D6A0F6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0A68C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630F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690106" w14:textId="53F9C74F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3593225" w14:textId="1C5F0F2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737916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84ABF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EC60D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0F40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37325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92792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3F000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4F0AFD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0966D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5F0A96A" w14:textId="6C6986F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CA037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8D5E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5EF1D7" w14:textId="4561CCC7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5870B75F" w14:textId="05D4D3F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32498F0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D2DB3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193188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4E926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54707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6A30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D0F18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CFCF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5FA3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C1DA110" w14:textId="1715638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7B8A57F" w14:textId="429C28A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B1EC4D" w14:textId="7BD0B15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C326C8" w14:textId="14A3EF60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6B39436" w14:textId="50D35B5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E800F42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007D8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DC34D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E376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53F1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77AB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EF2B7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63B5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32DE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9D0287" w14:textId="2A98A15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</w:t>
            </w:r>
            <w:r>
              <w:rPr>
                <w:rFonts w:hint="cs"/>
                <w:cs/>
              </w:rPr>
              <w:t>ธุรกิจขนาดย่อม</w:t>
            </w:r>
            <w:r>
              <w:t xml:space="preserve">" 2004600002 Small </w:t>
            </w:r>
            <w:r>
              <w:br/>
            </w:r>
            <w:r>
              <w:rPr>
                <w:rFonts w:hint="cs"/>
                <w:cs/>
              </w:rPr>
              <w:t>เฉพาะกรณีแยกระหว่าง</w:t>
            </w:r>
            <w:r>
              <w:t xml:space="preserve"> "</w:t>
            </w:r>
            <w:r>
              <w:rPr>
                <w:rFonts w:hint="cs"/>
                <w:cs/>
              </w:rPr>
              <w:t>ธุรกิจรายย่อย</w:t>
            </w:r>
            <w:r>
              <w:t xml:space="preserve">" </w:t>
            </w:r>
            <w:r>
              <w:rPr>
                <w:rFonts w:hint="cs"/>
                <w:cs/>
              </w:rPr>
              <w:t>และ</w:t>
            </w:r>
            <w:r>
              <w:t xml:space="preserve"> "</w:t>
            </w:r>
            <w:r>
              <w:rPr>
                <w:rFonts w:hint="cs"/>
                <w:cs/>
              </w:rPr>
              <w:t>ธุรกิจขนาดย่อม</w:t>
            </w:r>
            <w:r>
              <w:t xml:space="preserve">" </w:t>
            </w:r>
            <w:r>
              <w:rPr>
                <w:rFonts w:hint="cs"/>
                <w:cs/>
              </w:rPr>
              <w:t>ไม่ได้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76D601" w14:textId="1030173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FC997D" w14:textId="1FF6A2D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9921EE" w14:textId="4CE558B1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</w:tcBorders>
          </w:tcPr>
          <w:p w14:paraId="40B79947" w14:textId="205B894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71D64857" w14:textId="77777777" w:rsidR="003C145D" w:rsidRPr="00B742BC" w:rsidRDefault="003C145D" w:rsidP="003C145D">
      <w:pPr>
        <w:spacing w:after="120" w:line="240" w:lineRule="auto"/>
        <w:rPr>
          <w:b/>
          <w:bCs/>
        </w:rPr>
      </w:pPr>
    </w:p>
    <w:p w14:paraId="5F7F9640" w14:textId="77777777" w:rsidR="008502D8" w:rsidRPr="00803BE3" w:rsidRDefault="008502D8">
      <w:pPr>
        <w:rPr>
          <w:b/>
          <w:bCs/>
          <w:color w:val="FF0000"/>
          <w:cs/>
        </w:rPr>
      </w:pPr>
      <w:r w:rsidRPr="00803BE3">
        <w:rPr>
          <w:b/>
          <w:bCs/>
          <w:color w:val="FF0000"/>
          <w:cs/>
        </w:rPr>
        <w:br w:type="page"/>
      </w:r>
    </w:p>
    <w:p w14:paraId="0F99A254" w14:textId="5938653B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62" w:name="_Toc125035637"/>
      <w:r w:rsidRPr="00803BE3"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62"/>
    </w:p>
    <w:p w14:paraId="4294A64C" w14:textId="2A20A725" w:rsidR="00763561" w:rsidRPr="00803BE3" w:rsidRDefault="00E72F6A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3B31DFF" w14:textId="4FDBE95E" w:rsidR="00265719" w:rsidRPr="00B742BC" w:rsidRDefault="00265719" w:rsidP="00265719">
      <w:pPr>
        <w:spacing w:after="120" w:line="240" w:lineRule="auto"/>
        <w:rPr>
          <w:b/>
          <w:bCs/>
        </w:rPr>
      </w:pPr>
      <w:bookmarkStart w:id="63" w:name="_Toc125035638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434"/>
        <w:gridCol w:w="676"/>
        <w:gridCol w:w="265"/>
        <w:gridCol w:w="463"/>
        <w:gridCol w:w="355"/>
        <w:gridCol w:w="1385"/>
        <w:gridCol w:w="1466"/>
        <w:gridCol w:w="1359"/>
        <w:gridCol w:w="232"/>
        <w:gridCol w:w="463"/>
        <w:gridCol w:w="355"/>
        <w:gridCol w:w="1385"/>
      </w:tblGrid>
      <w:tr w:rsidR="00C25A72" w:rsidRPr="00B742BC" w14:paraId="394E653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AE5FD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9F79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FD294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C2687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8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1E998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F3D71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90209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3E3AE2" w14:textId="0117322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65D2A3" w14:textId="7A789B5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74E529A3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F8E036B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5CCD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2FBA4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909364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173A2B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358F4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C5B5D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DDAAE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6F364A5" w14:textId="2A55245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268F54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961E2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0E852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117B0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197475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167B5BA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7734C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30E2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61CC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9EBBF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2BAA4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30DD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AE8B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618A4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7324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5F06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868201" w14:textId="77777777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top w:val="single" w:sz="12" w:space="0" w:color="003865"/>
              <w:left w:val="single" w:sz="4" w:space="0" w:color="002060"/>
            </w:tcBorders>
          </w:tcPr>
          <w:p w14:paraId="593624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66DB7F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49571B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1439333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6E400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9B738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AD0A2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C6AF51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48A6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1EE9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50DF5E9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3D33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F5609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87B01E" w14:textId="77777777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A7C1C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014C27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A38384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19D4E8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E9FF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E983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7766FB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5A892C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49BB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A67B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740478A" w14:textId="1A9FDBD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6953E5" w14:textId="051611D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A99259" w14:textId="3AB77AD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834B7B9" w14:textId="5A0A9152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5978F32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A3F77F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774F18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2C6369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C1950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7EF2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31B00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B3B68D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132E27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825E21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32B7917" w14:textId="17FE766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D157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3145C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4E391C" w14:textId="0F565D75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4E025338" w14:textId="21B0ACE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t xml:space="preserve">Default Classification for initial data </w:t>
            </w:r>
            <w:r>
              <w:br/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C25A72" w:rsidRPr="00B742BC" w14:paraId="0FE148B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EB0D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7769845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60690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DEFC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9939E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F43EA8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B87D7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5635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5CF27B3" w14:textId="6FDDBBC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5911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4180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9EA361" w14:textId="7F4C0DD2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5EEA949" w14:textId="4819B42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C25A72" w:rsidRPr="00B742BC" w14:paraId="58B28952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0AE426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835772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28ECE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16578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328B38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B7D1C70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9B8C3F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4294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5590D4A" w14:textId="3E99AEB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spacing w:val="-4"/>
              </w:rPr>
              <w:t xml:space="preserve">2003500015: </w:t>
            </w:r>
            <w:r>
              <w:rPr>
                <w:rFonts w:hint="cs"/>
                <w:spacing w:val="-4"/>
                <w:cs/>
              </w:rPr>
              <w:t>อื่น ๆ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45F8FA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169CE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8D722C" w14:textId="23BB2A9A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C620DA6" w14:textId="3140C8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2003500015: </w:t>
            </w:r>
            <w:r>
              <w:rPr>
                <w:rFonts w:hint="cs"/>
                <w:cs/>
              </w:rPr>
              <w:t>อื่น ๆ</w:t>
            </w:r>
          </w:p>
        </w:tc>
      </w:tr>
      <w:tr w:rsidR="00C25A72" w:rsidRPr="00B742BC" w14:paraId="579C2CDB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44AFDE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5BFB95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A0893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2BD885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23EDE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96BC78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6D39BC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F0C11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D099280" w14:textId="28D0CB1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  <w:r>
              <w:t>"Initial Data"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46419E" w14:textId="4941D84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5033D2" w14:textId="3462083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E0EF02" w14:textId="5E5E0C6B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43DF2E7" w14:textId="1D69598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29E4214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71BC7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2F57816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0B85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40339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C469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C16472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B42C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420322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23158C4" w14:textId="63916E5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27131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1378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FEB940" w14:textId="590F40BB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01577B6" w14:textId="6D9D898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4EDFC9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59E59E" w14:textId="77777777" w:rsidR="00C25A72" w:rsidRPr="00C61BDF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3FCA922D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9568F8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CD1D4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EA55C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E9E40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DE8D01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D447E4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14D6B838" w14:textId="2249DA3F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65ED47" w14:textId="479B0CE0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4C615C" w14:textId="08873F7B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3FD27A" w14:textId="3BDF81E7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497A53CF" w14:textId="2114F3F3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05B72EE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004F99" w14:textId="77777777" w:rsidR="00C25A72" w:rsidRPr="00C61BDF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BFA8E80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39B03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2B425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9DF60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2F52BC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29CA5FE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98C610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5F3148C" w14:textId="7DCE2928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683CAA" w14:textId="0BACC354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EC1E9F" w14:textId="314DAB2E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FA3EF" w14:textId="58BBA249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720F080" w14:textId="064679CF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43615CA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F8F039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0C88E5F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EAD3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CA4E3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2813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D7D852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369F31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2A0D0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E77B2C6" w14:textId="34B1675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122F65" w14:textId="14D608B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B10AE2" w14:textId="7218157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FB6E19" w14:textId="39333A4C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5BBB816F" w14:textId="2D14273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A3C112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092D8BD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5B01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D82F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58A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48A17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68249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51333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778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EC2405" w14:textId="7930BAF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50007" w14:textId="5D81CE6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04BC5" w14:textId="57D922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F3939" w14:textId="7D5052D1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  <w:bottom w:val="single" w:sz="12" w:space="0" w:color="002060"/>
            </w:tcBorders>
          </w:tcPr>
          <w:p w14:paraId="3623107B" w14:textId="53DF840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</w:tbl>
    <w:p w14:paraId="25801895" w14:textId="77777777" w:rsidR="00265719" w:rsidRPr="00B742BC" w:rsidRDefault="00265719" w:rsidP="00265719">
      <w:pPr>
        <w:spacing w:after="0" w:line="240" w:lineRule="auto"/>
        <w:rPr>
          <w:b/>
          <w:bCs/>
          <w:sz w:val="24"/>
          <w:szCs w:val="24"/>
          <w:cs/>
        </w:rPr>
      </w:pPr>
    </w:p>
    <w:p w14:paraId="1B218AAF" w14:textId="61B4EBF1" w:rsidR="005A44A1" w:rsidRPr="00803BE3" w:rsidRDefault="005A44A1" w:rsidP="00E837E1">
      <w:pPr>
        <w:pStyle w:val="Heading3"/>
        <w:spacing w:before="0" w:after="120" w:line="240" w:lineRule="auto"/>
      </w:pPr>
      <w:r w:rsidRPr="00803BE3">
        <w:t>4</w:t>
      </w:r>
      <w:r w:rsidRPr="00803BE3">
        <w:rPr>
          <w:cs/>
        </w:rPr>
        <w:t xml:space="preserve">.6 </w:t>
      </w:r>
      <w:r w:rsidRPr="00803BE3">
        <w:t>Relationship to Reporter</w:t>
      </w:r>
      <w:r w:rsidRPr="00803BE3">
        <w:rPr>
          <w:cs/>
        </w:rPr>
        <w:t xml:space="preserve"> (</w:t>
      </w:r>
      <w:r w:rsidRPr="00803BE3">
        <w:t>DER_RTR</w:t>
      </w:r>
      <w:r w:rsidRPr="00803BE3">
        <w:rPr>
          <w:cs/>
        </w:rPr>
        <w:t>)</w:t>
      </w:r>
      <w:bookmarkEnd w:id="63"/>
    </w:p>
    <w:p w14:paraId="2D6C1ABB" w14:textId="6610CE8D" w:rsidR="00820AD0" w:rsidRPr="00803BE3" w:rsidRDefault="00820AD0" w:rsidP="005A44A1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72B46DD" w14:textId="3C445763" w:rsidR="00DC2E24" w:rsidRPr="00B742BC" w:rsidRDefault="00DC2E24" w:rsidP="00DC2E2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  <w:r w:rsidR="00C55969" w:rsidRPr="00C55969">
        <w:rPr>
          <w:caps/>
          <w:color w:val="FF0000"/>
          <w:sz w:val="24"/>
          <w:szCs w:val="24"/>
          <w:vertAlign w:val="superscript"/>
        </w:rPr>
        <w:t>, 2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6C7483" w:rsidRPr="00B742BC" w14:paraId="653465B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24A7D6D" w14:textId="77777777" w:rsidR="006C7483" w:rsidRPr="00B742BC" w:rsidRDefault="006C7483" w:rsidP="006C748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EBAA33B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14BFBD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0C7D12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26D2FD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78F745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B2F738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5C3016C" w14:textId="528D4715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51A8386" w14:textId="67230F22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DC2E24" w:rsidRPr="00B742BC" w14:paraId="6176D50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63047D3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4031A9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BDE93A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A91ED3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06CCE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2AE0BF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FCC4EC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111B5ACB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2E24" w:rsidRPr="00B742BC" w14:paraId="00EBCBD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6D7E2C9" w14:textId="77777777" w:rsidR="00DC2E24" w:rsidRPr="00B742BC" w:rsidRDefault="00DC2E24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324000D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722D40E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2DF50D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41ED700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2B0EC3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E2411B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E882B8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2E24" w:rsidRPr="00B742BC" w14:paraId="26DFEECE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F81919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8E7C90B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F18A534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869F9F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A6679D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E1A523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E8E2648" w14:textId="702A6240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E5F3E24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2E24" w:rsidRPr="00B742BC" w14:paraId="76C91D4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7D914E6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03A102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 xml:space="preserve">Relationship </w:t>
            </w:r>
            <w:proofErr w:type="gramStart"/>
            <w:r w:rsidRPr="00B742BC">
              <w:t>to</w:t>
            </w:r>
            <w:proofErr w:type="gramEnd"/>
            <w:r w:rsidRPr="00B742BC">
              <w:t xml:space="preserve">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4A178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F346F7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F671C9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77EFD5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38809E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1AAF6C0" w14:textId="250819B4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7544D3" w14:textId="77777777" w:rsidR="00DC2E24" w:rsidRPr="00B742BC" w:rsidRDefault="00DC2E24" w:rsidP="00DC2E24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9DE1B42" w14:textId="77777777" w:rsidR="00DC2E24" w:rsidRPr="00B742BC" w:rsidRDefault="00DC2E24" w:rsidP="00DC2E24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</w:p>
    <w:p w14:paraId="38C88D31" w14:textId="77777777" w:rsidR="00DC2E24" w:rsidRPr="006C7483" w:rsidRDefault="00DC2E24" w:rsidP="00DC2E24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6C7483">
        <w:rPr>
          <w:caps/>
          <w:color w:val="FF0000"/>
          <w:sz w:val="24"/>
          <w:szCs w:val="24"/>
          <w:vertAlign w:val="superscript"/>
        </w:rPr>
        <w:t xml:space="preserve">2 </w:t>
      </w:r>
      <w:r w:rsidRPr="006C748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6C7483">
        <w:rPr>
          <w:caps/>
          <w:color w:val="FF0000"/>
          <w:sz w:val="24"/>
          <w:szCs w:val="24"/>
        </w:rPr>
        <w:t>SFI</w:t>
      </w:r>
      <w:r w:rsidRPr="006C7483">
        <w:rPr>
          <w:caps/>
          <w:color w:val="FF0000"/>
          <w:sz w:val="24"/>
          <w:szCs w:val="24"/>
          <w:cs/>
        </w:rPr>
        <w:t xml:space="preserve"> </w:t>
      </w:r>
    </w:p>
    <w:p w14:paraId="175F3C42" w14:textId="24406393" w:rsidR="005A44A1" w:rsidRPr="00803BE3" w:rsidRDefault="005A44A1">
      <w:pPr>
        <w:rPr>
          <w:rFonts w:eastAsia="Browallia New"/>
          <w:b/>
          <w:bCs/>
        </w:rPr>
      </w:pPr>
    </w:p>
    <w:p w14:paraId="0F506143" w14:textId="58C6A92C" w:rsidR="0097061C" w:rsidRPr="00803BE3" w:rsidRDefault="0097061C" w:rsidP="0097061C">
      <w:pPr>
        <w:pStyle w:val="Heading3"/>
        <w:spacing w:before="0" w:after="120" w:line="240" w:lineRule="auto"/>
      </w:pPr>
      <w:bookmarkStart w:id="64" w:name="_Toc125035639"/>
      <w:r w:rsidRPr="00803BE3">
        <w:t>4</w:t>
      </w:r>
      <w:r w:rsidRPr="00803BE3">
        <w:rPr>
          <w:cs/>
        </w:rPr>
        <w:t>.7</w:t>
      </w:r>
      <w:r w:rsidRPr="00803BE3">
        <w:t xml:space="preserve"> Counterparty Entity </w:t>
      </w:r>
      <w:r w:rsidRPr="00803BE3">
        <w:rPr>
          <w:cs/>
        </w:rPr>
        <w:t>(</w:t>
      </w:r>
      <w:r w:rsidRPr="00803BE3">
        <w:t>DER_CPEN</w:t>
      </w:r>
      <w:r w:rsidRPr="00803BE3">
        <w:rPr>
          <w:cs/>
        </w:rPr>
        <w:t>)</w:t>
      </w:r>
      <w:bookmarkEnd w:id="64"/>
    </w:p>
    <w:p w14:paraId="7E262627" w14:textId="0F2B35D9" w:rsidR="0097061C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89294B1" w14:textId="77777777" w:rsidR="00BA6A52" w:rsidRPr="00B742BC" w:rsidRDefault="00BA6A52" w:rsidP="00BA6A5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8"/>
        <w:gridCol w:w="1606"/>
        <w:gridCol w:w="799"/>
        <w:gridCol w:w="345"/>
        <w:gridCol w:w="563"/>
        <w:gridCol w:w="444"/>
        <w:gridCol w:w="786"/>
        <w:gridCol w:w="1450"/>
        <w:gridCol w:w="856"/>
        <w:gridCol w:w="308"/>
        <w:gridCol w:w="563"/>
        <w:gridCol w:w="444"/>
        <w:gridCol w:w="1582"/>
      </w:tblGrid>
      <w:tr w:rsidR="00BA6A52" w:rsidRPr="00B742BC" w14:paraId="3246DD5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AEB50E1" w14:textId="77777777" w:rsidR="00BA6A52" w:rsidRPr="00B742BC" w:rsidRDefault="00BA6A52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8AA7CB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5411DA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E3DC2BF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264D81B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C3388F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5D9AFD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70FE256" w14:textId="368B30AE" w:rsidR="00BA6A52" w:rsidRPr="00B742BC" w:rsidRDefault="0066591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5912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76AAB9F" w14:textId="421ECEB7" w:rsidR="00BA6A52" w:rsidRPr="00B742BC" w:rsidRDefault="00E01826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01826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BA6A52" w:rsidRPr="00B742BC" w14:paraId="5BE50F0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A504C7" w14:textId="77777777" w:rsidR="00BA6A52" w:rsidRPr="00B742BC" w:rsidRDefault="00BA6A52" w:rsidP="00B07708">
            <w:pPr>
              <w:jc w:val="center"/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B52168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CF67D3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ECEE9B6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2E8BFB7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0F85BA" w14:textId="77777777" w:rsidR="00BA6A52" w:rsidRPr="00C61BDF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8A1DE4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A98E31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8C0C9E4" w14:textId="4C745158" w:rsidR="00BA6A52" w:rsidRPr="00B742BC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70DEC5E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1C95D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06A7E3" w14:textId="77777777" w:rsidR="00BA6A52" w:rsidRPr="00C61BDF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36384A9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6A52" w:rsidRPr="00B742BC" w14:paraId="6605EB9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7D7E4BE4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26D8D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A1A0A7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19CE5D4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B29FAF1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8CAC06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005B3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D75B4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47B13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4822CB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9634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61B676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71A1C4C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A52" w:rsidRPr="00B742BC" w14:paraId="360B197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0C2AF039" w14:textId="77777777" w:rsidR="00BA6A52" w:rsidRPr="00B742BC" w:rsidRDefault="00BA6A52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664E6650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68B8005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5F15441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63A353A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218D666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4DE5E936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08309483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4ABE1B8A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A334E94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D5A6E9E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15257C6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EFE1F7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6A52" w:rsidRPr="00B742BC" w14:paraId="57873AD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62DBB068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210B7401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4F6E054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4ACC85F9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33C88DC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645B2CDF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8D555C2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B47B8C9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988D189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30DB386E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6510AE9F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C0801B9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6A36E8A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A52" w:rsidRPr="00B742BC" w14:paraId="19AA855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79E8EF1E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2A47C2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FD30B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0005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B933E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086D18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E258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03B1B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8C6BB36" w14:textId="63A2FCDA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B08E3C2" w14:textId="0924CB96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16347C" w14:textId="32307C7E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E85CED" w14:textId="42D64C0E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0A41CEE3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D7B01F" w14:textId="77777777" w:rsidR="00AD799B" w:rsidRPr="00803BE3" w:rsidRDefault="00AD799B" w:rsidP="00373AAC">
      <w:pPr>
        <w:spacing w:line="240" w:lineRule="auto"/>
        <w:rPr>
          <w:rFonts w:eastAsia="BrowalliaUPC"/>
          <w:b/>
          <w:bCs/>
        </w:rPr>
      </w:pPr>
    </w:p>
    <w:p w14:paraId="7D5ED995" w14:textId="3DCFD40B" w:rsidR="00D35A54" w:rsidRPr="00803BE3" w:rsidRDefault="00D35A54" w:rsidP="00CA5F54">
      <w:pPr>
        <w:pStyle w:val="Heading3"/>
        <w:spacing w:before="0" w:after="120" w:line="240" w:lineRule="auto"/>
        <w:rPr>
          <w:cs/>
        </w:rPr>
      </w:pPr>
      <w:bookmarkStart w:id="65" w:name="_Toc125035640"/>
      <w:r w:rsidRPr="00803BE3">
        <w:t>4</w:t>
      </w:r>
      <w:r w:rsidRPr="00803BE3">
        <w:rPr>
          <w:cs/>
        </w:rPr>
        <w:t>.</w:t>
      </w:r>
      <w:r w:rsidR="00362939" w:rsidRPr="00803BE3">
        <w:t>8</w:t>
      </w:r>
      <w:r w:rsidRPr="00803BE3">
        <w:rPr>
          <w:cs/>
        </w:rPr>
        <w:t xml:space="preserve"> </w:t>
      </w:r>
      <w:r w:rsidRPr="00803BE3">
        <w:t xml:space="preserve">Debtor Group </w:t>
      </w:r>
      <w:r w:rsidRPr="00803BE3">
        <w:rPr>
          <w:cs/>
        </w:rPr>
        <w:t>(</w:t>
      </w:r>
      <w:r w:rsidR="00EF586F" w:rsidRPr="00803BE3">
        <w:t>DER_</w:t>
      </w:r>
      <w:r w:rsidRPr="00803BE3">
        <w:t>DG</w:t>
      </w:r>
      <w:r w:rsidRPr="00803BE3">
        <w:rPr>
          <w:cs/>
        </w:rPr>
        <w:t>)</w:t>
      </w:r>
      <w:bookmarkEnd w:id="65"/>
    </w:p>
    <w:p w14:paraId="056BA174" w14:textId="77777777" w:rsidR="00820AD0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99B3CC3" w14:textId="2DBB297E" w:rsidR="00280BF5" w:rsidRPr="00B742BC" w:rsidRDefault="00280BF5" w:rsidP="00280BF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1998"/>
        <w:gridCol w:w="861"/>
        <w:gridCol w:w="366"/>
        <w:gridCol w:w="474"/>
        <w:gridCol w:w="855"/>
        <w:gridCol w:w="1722"/>
        <w:gridCol w:w="924"/>
        <w:gridCol w:w="326"/>
        <w:gridCol w:w="474"/>
        <w:gridCol w:w="1716"/>
      </w:tblGrid>
      <w:tr w:rsidR="00280BF5" w:rsidRPr="00B742BC" w14:paraId="0CD97CD6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3770738" w14:textId="77777777" w:rsidR="00280BF5" w:rsidRPr="00B742BC" w:rsidRDefault="00280BF5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5CA4EC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2FA056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F2702B1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20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469F3F61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4F4879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9C3ACD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63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6889314" w14:textId="51214F99" w:rsidR="00280BF5" w:rsidRPr="00B742BC" w:rsidRDefault="00132E61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32E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07F407A" w14:textId="1D7AE6B1" w:rsidR="00280BF5" w:rsidRPr="00B742BC" w:rsidRDefault="00E20FF6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20FF6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80BF5" w:rsidRPr="00B742BC" w14:paraId="6AC2590A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E96E288" w14:textId="77777777" w:rsidR="00280BF5" w:rsidRPr="00B742BC" w:rsidRDefault="00280BF5" w:rsidP="00B07708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7D2524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06B696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977088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C4FBA8" w14:textId="77777777" w:rsidR="00280BF5" w:rsidRPr="00C61BDF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F72562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621A24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3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917C05" w14:textId="293CBC2C" w:rsidR="00280BF5" w:rsidRPr="00B742BC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4F9458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1FAED94" w14:textId="77777777" w:rsidR="00280BF5" w:rsidRPr="00E20FF6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20FF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279190A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0BF5" w:rsidRPr="00B742BC" w14:paraId="0D23FAF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top w:val="single" w:sz="12" w:space="0" w:color="003865"/>
              <w:right w:val="single" w:sz="4" w:space="0" w:color="002060"/>
            </w:tcBorders>
          </w:tcPr>
          <w:p w14:paraId="3CDECE9E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A95226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C151F9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7292F2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7C57C8" w14:textId="77777777" w:rsidR="00280BF5" w:rsidRPr="00C61BDF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4075E3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76453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D09C57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0AADCA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BA05B7" w14:textId="77777777" w:rsidR="00280BF5" w:rsidRPr="00E20FF6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7B79DD19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80BF5" w:rsidRPr="00B742BC" w14:paraId="22A5D3D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385F0CD3" w14:textId="77777777" w:rsidR="00280BF5" w:rsidRPr="00B742BC" w:rsidRDefault="00280BF5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17BDE9C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7817C5FC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4313410B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54B31D6F" w14:textId="77777777" w:rsidR="00280BF5" w:rsidRPr="00C61BDF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67D0E60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369D7E06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52F87D7A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1F28E3C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71475043" w14:textId="77777777" w:rsidR="00280BF5" w:rsidRPr="00E20FF6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57DF0A95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0BF5" w:rsidRPr="00B742BC" w14:paraId="29019F9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4EBDA80A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5CE470E8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42CC55FD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340B9F5B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CED34BC" w14:textId="77777777" w:rsidR="00280BF5" w:rsidRPr="00C61BDF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30CDF7E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4FE6E4C0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67E27CE1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76DDA97D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0BC13E0" w14:textId="77777777" w:rsidR="00280BF5" w:rsidRPr="00E20FF6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3A534EC5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80BF5" w:rsidRPr="00B742BC" w14:paraId="0330D1CC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bottom w:val="single" w:sz="12" w:space="0" w:color="002060"/>
              <w:right w:val="single" w:sz="4" w:space="0" w:color="002060"/>
            </w:tcBorders>
          </w:tcPr>
          <w:p w14:paraId="3E54AE16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A76559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Debtor Group Name</w:t>
            </w:r>
          </w:p>
        </w:tc>
        <w:tc>
          <w:tcPr>
            <w:tcW w:w="3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7DBA1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E17039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9B3882" w14:textId="77777777" w:rsidR="00280BF5" w:rsidRPr="00C61BDF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D3D274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D9677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C22368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D50DE5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82DE1C" w14:textId="77777777" w:rsidR="00280BF5" w:rsidRPr="00E20FF6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018FC2CD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ED2FBE" w14:textId="77777777" w:rsidR="00280BF5" w:rsidRPr="00B742BC" w:rsidRDefault="00280BF5" w:rsidP="00280BF5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04D4693" w14:textId="77777777" w:rsidR="00280BF5" w:rsidRPr="00B742BC" w:rsidRDefault="00280BF5" w:rsidP="00280BF5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E2F52CD" w14:textId="242D42F5" w:rsidR="000A3FE2" w:rsidRPr="00803BE3" w:rsidRDefault="000A3FE2" w:rsidP="00373AAC">
      <w:pPr>
        <w:spacing w:after="120" w:line="240" w:lineRule="auto"/>
        <w:rPr>
          <w:b/>
          <w:bCs/>
          <w:cs/>
        </w:rPr>
      </w:pPr>
    </w:p>
    <w:p w14:paraId="3099DED4" w14:textId="275B6F54" w:rsidR="002B7BB4" w:rsidRPr="00803BE3" w:rsidRDefault="002B7BB4" w:rsidP="002B7BB4">
      <w:pPr>
        <w:pStyle w:val="Heading3"/>
        <w:spacing w:before="0" w:after="120" w:line="240" w:lineRule="auto"/>
      </w:pPr>
      <w:bookmarkStart w:id="66" w:name="_Toc125035641"/>
      <w:r w:rsidRPr="00803BE3">
        <w:t>4</w:t>
      </w:r>
      <w:r w:rsidRPr="00803BE3">
        <w:rPr>
          <w:cs/>
        </w:rPr>
        <w:t>.</w:t>
      </w:r>
      <w:r w:rsidR="00304762" w:rsidRPr="00803BE3">
        <w:t>9</w:t>
      </w:r>
      <w:r w:rsidRPr="00803BE3">
        <w:rPr>
          <w:cs/>
        </w:rPr>
        <w:t xml:space="preserve"> </w:t>
      </w:r>
      <w:r w:rsidR="00A42434" w:rsidRPr="00803BE3">
        <w:t xml:space="preserve">Counterparty Debtor Group </w:t>
      </w:r>
      <w:r w:rsidRPr="00803BE3">
        <w:rPr>
          <w:cs/>
        </w:rPr>
        <w:t>(</w:t>
      </w:r>
      <w:r w:rsidRPr="00803BE3">
        <w:t>DER_</w:t>
      </w:r>
      <w:r w:rsidR="009F7B60" w:rsidRPr="00803BE3">
        <w:t>CPDG</w:t>
      </w:r>
      <w:r w:rsidR="009F7B60" w:rsidRPr="00803BE3">
        <w:rPr>
          <w:cs/>
        </w:rPr>
        <w:t>)</w:t>
      </w:r>
      <w:bookmarkEnd w:id="66"/>
    </w:p>
    <w:p w14:paraId="32DC9A42" w14:textId="536DCA6C" w:rsidR="00472BD1" w:rsidRPr="00803BE3" w:rsidRDefault="00472BD1" w:rsidP="002B7BB4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9FBCEC0" w14:textId="439C4D9D" w:rsidR="008B69B4" w:rsidRPr="00B742BC" w:rsidRDefault="008B69B4" w:rsidP="008B69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"/>
        <w:gridCol w:w="1547"/>
        <w:gridCol w:w="772"/>
        <w:gridCol w:w="336"/>
        <w:gridCol w:w="431"/>
        <w:gridCol w:w="1525"/>
        <w:gridCol w:w="1397"/>
        <w:gridCol w:w="1497"/>
        <w:gridCol w:w="301"/>
        <w:gridCol w:w="431"/>
        <w:gridCol w:w="1525"/>
      </w:tblGrid>
      <w:tr w:rsidR="00386D62" w:rsidRPr="00B742BC" w14:paraId="1CE026F1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C379CD9" w14:textId="77777777" w:rsidR="00386D62" w:rsidRPr="00B742BC" w:rsidRDefault="00386D62" w:rsidP="00386D6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892FC2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FA1A4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6CF699D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6E1398F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E0B313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4283F1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40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5DCC9C8D" w14:textId="3AA108E9" w:rsidR="00386D62" w:rsidRPr="00B742BC" w:rsidRDefault="008B79D5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32E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1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D9EB706" w14:textId="3F45927E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386D62" w:rsidRPr="00B742BC" w14:paraId="57F4639A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E42A325" w14:textId="77777777" w:rsidR="00386D62" w:rsidRPr="00B742BC" w:rsidRDefault="00386D62" w:rsidP="00386D62">
            <w:pPr>
              <w:jc w:val="center"/>
            </w:pPr>
          </w:p>
        </w:tc>
        <w:tc>
          <w:tcPr>
            <w:tcW w:w="9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79BA1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E5545C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E209E3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A239B5" w14:textId="77777777" w:rsidR="00386D62" w:rsidRPr="00C61BDF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98CC957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1500B9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C98543" w14:textId="7A54F861" w:rsidR="00386D62" w:rsidRPr="00B742BC" w:rsidRDefault="00E32130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F0A1CD4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00C16B" w14:textId="77777777" w:rsidR="00386D62" w:rsidRPr="00C61BDF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1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208D586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382A8C30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59DE755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C0804C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06A3F9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CD626B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59057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BF41E8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503521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12F048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8C3F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A28AFC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top w:val="single" w:sz="12" w:space="0" w:color="003865"/>
              <w:left w:val="single" w:sz="4" w:space="0" w:color="002060"/>
            </w:tcBorders>
          </w:tcPr>
          <w:p w14:paraId="15BABE7D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6B5B" w:rsidRPr="00B742BC" w14:paraId="143B70D2" w14:textId="77777777" w:rsidTr="00AB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50F1EA" w14:textId="77777777" w:rsidR="00AB6B5B" w:rsidRPr="00B742BC" w:rsidRDefault="00AB6B5B" w:rsidP="00AB6B5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635D8E19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214B19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4AB4C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062710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155286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C0BC3FC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3A6A6434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92E793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CAAD3A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6E642DBC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4C3474A6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63F4F1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60B8946B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22C90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6EA8E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E141B3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A22A05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F32F249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5085A6B9" w14:textId="2307F305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59D6A2" w14:textId="29E83186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8BCD02" w14:textId="4CE5E0A6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7D449C7D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6B5B" w:rsidRPr="00B742BC" w14:paraId="4FB60AEC" w14:textId="77777777" w:rsidTr="00AB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6BED48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2E7AA8FE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B1D6D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8BC34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CF7E71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329470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9754901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637E8DAB" w14:textId="74AEB45F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0DBEF4" w14:textId="38CA72D0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634458" w14:textId="4BC0A6C3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4E41DC87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018C346D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5CDDE72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DB85AC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Debtor Group Reason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A3CB30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B6B0A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A3C3B2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975303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881A3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24B78" w14:textId="642F50C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2001700004: </w:t>
            </w:r>
            <w:r>
              <w:rPr>
                <w:rFonts w:hint="cs"/>
                <w:cs/>
              </w:rPr>
              <w:t>การจัดกลุ่มลูกหนี้อื่น ๆ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C5FACE" w14:textId="49A36596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33A439" w14:textId="70D8B140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  <w:bottom w:val="single" w:sz="12" w:space="0" w:color="002060"/>
            </w:tcBorders>
          </w:tcPr>
          <w:p w14:paraId="5A30146B" w14:textId="33A0CE6C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2001700004: </w:t>
            </w:r>
            <w:r>
              <w:rPr>
                <w:rFonts w:hint="cs"/>
                <w:cs/>
              </w:rPr>
              <w:t>การจัดกลุ่มลูกหนี้อื่น ๆ</w:t>
            </w:r>
          </w:p>
        </w:tc>
      </w:tr>
    </w:tbl>
    <w:p w14:paraId="7AC3EE1E" w14:textId="77777777" w:rsidR="008B69B4" w:rsidRPr="00B742BC" w:rsidRDefault="008B69B4" w:rsidP="008B69B4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99301C4" w14:textId="77777777" w:rsidR="008B69B4" w:rsidRPr="00B742BC" w:rsidRDefault="008B69B4" w:rsidP="008B69B4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A62BF1D" w14:textId="77777777" w:rsidR="00671989" w:rsidRPr="00B742BC" w:rsidRDefault="00671989" w:rsidP="008B69B4">
      <w:pPr>
        <w:spacing w:line="240" w:lineRule="auto"/>
        <w:rPr>
          <w:caps/>
          <w:sz w:val="24"/>
          <w:szCs w:val="24"/>
          <w:u w:val="single"/>
        </w:rPr>
      </w:pPr>
    </w:p>
    <w:p w14:paraId="23A69D3D" w14:textId="4E4ED8E3" w:rsidR="00AB6B5B" w:rsidRPr="0029372A" w:rsidRDefault="00AB6B5B" w:rsidP="00AB6B5B">
      <w:pPr>
        <w:pStyle w:val="Heading3"/>
        <w:spacing w:before="0" w:after="120" w:line="240" w:lineRule="auto"/>
        <w:rPr>
          <w:color w:val="FF0000"/>
        </w:rPr>
      </w:pPr>
      <w:r w:rsidRPr="0029372A">
        <w:rPr>
          <w:color w:val="FF0000"/>
        </w:rPr>
        <w:t>4</w:t>
      </w:r>
      <w:r w:rsidRPr="0029372A">
        <w:rPr>
          <w:color w:val="FF0000"/>
          <w:cs/>
        </w:rPr>
        <w:t>.</w:t>
      </w:r>
      <w:r w:rsidRPr="0029372A">
        <w:rPr>
          <w:color w:val="FF0000"/>
        </w:rPr>
        <w:t>10</w:t>
      </w:r>
      <w:r w:rsidRPr="0029372A">
        <w:rPr>
          <w:color w:val="FF0000"/>
          <w:cs/>
        </w:rPr>
        <w:t xml:space="preserve"> </w:t>
      </w:r>
      <w:r w:rsidR="009C473B" w:rsidRPr="0029372A">
        <w:rPr>
          <w:color w:val="FF0000"/>
        </w:rPr>
        <w:t>Mortgagor x Pledger (DER_MXP)</w:t>
      </w:r>
    </w:p>
    <w:p w14:paraId="037E71ED" w14:textId="24F59EFD" w:rsidR="00671989" w:rsidRPr="00671989" w:rsidRDefault="00671989" w:rsidP="00671989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>FI</w:t>
      </w:r>
      <w:r w:rsidRPr="00671989">
        <w:rPr>
          <w:rFonts w:hint="cs"/>
          <w:color w:val="FF0000"/>
          <w:cs/>
        </w:rPr>
        <w:t xml:space="preserve"> </w:t>
      </w:r>
      <w:r w:rsidRPr="00671989">
        <w:rPr>
          <w:color w:val="FF0000"/>
        </w:rPr>
        <w:t xml:space="preserve">: </w:t>
      </w:r>
      <w:r w:rsidRPr="00671989">
        <w:rPr>
          <w:color w:val="FF0000"/>
          <w:cs/>
        </w:rPr>
        <w:t>ส่งสถานะตั้งต้น</w:t>
      </w:r>
      <w:r w:rsidRPr="00671989">
        <w:rPr>
          <w:rFonts w:hint="cs"/>
          <w:color w:val="FF0000"/>
          <w:cs/>
        </w:rPr>
        <w:t xml:space="preserve"> </w:t>
      </w:r>
      <w:r>
        <w:rPr>
          <w:rFonts w:hint="cs"/>
          <w:color w:val="FF0000"/>
          <w:cs/>
        </w:rPr>
        <w:t>ณ</w:t>
      </w:r>
      <w:r w:rsidRPr="00671989">
        <w:rPr>
          <w:rFonts w:hint="cs"/>
          <w:color w:val="FF0000"/>
          <w:cs/>
        </w:rPr>
        <w:t xml:space="preserve"> งวด ก.ค. </w:t>
      </w:r>
      <w:r w:rsidRPr="00671989">
        <w:rPr>
          <w:color w:val="FF0000"/>
        </w:rPr>
        <w:t>25</w:t>
      </w:r>
      <w:r w:rsidRPr="00671989">
        <w:rPr>
          <w:rFonts w:hint="cs"/>
          <w:color w:val="FF0000"/>
          <w:cs/>
        </w:rPr>
        <w:t>70</w:t>
      </w:r>
    </w:p>
    <w:p w14:paraId="24E555E2" w14:textId="415384B3" w:rsidR="00671989" w:rsidRPr="00671989" w:rsidRDefault="00671989" w:rsidP="00671989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 xml:space="preserve">FBG : </w:t>
      </w:r>
      <w:r w:rsidRPr="00671989">
        <w:rPr>
          <w:color w:val="FF0000"/>
          <w:cs/>
        </w:rPr>
        <w:t>ส่งสถานะตั้งต้น</w:t>
      </w:r>
      <w:r w:rsidRPr="00671989">
        <w:rPr>
          <w:rFonts w:hint="cs"/>
          <w:color w:val="FF0000"/>
          <w:cs/>
        </w:rPr>
        <w:t xml:space="preserve"> </w:t>
      </w:r>
      <w:r>
        <w:rPr>
          <w:rFonts w:hint="cs"/>
          <w:color w:val="FF0000"/>
          <w:cs/>
        </w:rPr>
        <w:t>ณ</w:t>
      </w:r>
      <w:r w:rsidRPr="00671989">
        <w:rPr>
          <w:rFonts w:hint="cs"/>
          <w:color w:val="FF0000"/>
          <w:cs/>
        </w:rPr>
        <w:t xml:space="preserve"> งวด ก.ค. </w:t>
      </w:r>
      <w:r w:rsidRPr="00671989">
        <w:rPr>
          <w:color w:val="FF0000"/>
        </w:rPr>
        <w:t>25</w:t>
      </w:r>
      <w:r w:rsidRPr="00671989">
        <w:rPr>
          <w:rFonts w:hint="cs"/>
          <w:color w:val="FF0000"/>
          <w:cs/>
        </w:rPr>
        <w:t>70</w:t>
      </w:r>
    </w:p>
    <w:p w14:paraId="0D1C8F34" w14:textId="77777777" w:rsidR="00671989" w:rsidRPr="00316BBB" w:rsidRDefault="00671989" w:rsidP="00671989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  <w:cs/>
        </w:rPr>
        <w:t xml:space="preserve"> </w:t>
      </w:r>
      <w:r w:rsidRPr="008D3F3F">
        <w:rPr>
          <w:color w:val="FF0000"/>
        </w:rPr>
        <w:t xml:space="preserve">: </w:t>
      </w:r>
      <w:r w:rsidRPr="005C7408">
        <w:rPr>
          <w:color w:val="FF0000"/>
          <w:cs/>
        </w:rPr>
        <w:t xml:space="preserve">ส่งสถานะตั้งต้น ก่อนวันที่เริ่มรายงานข้อมูล </w:t>
      </w:r>
      <w:r w:rsidRPr="005C7408">
        <w:rPr>
          <w:color w:val="FF0000"/>
        </w:rPr>
        <w:t>RDT</w:t>
      </w:r>
    </w:p>
    <w:p w14:paraId="3F46183E" w14:textId="77777777" w:rsidR="005B76F9" w:rsidRPr="00C61BDF" w:rsidRDefault="005B76F9" w:rsidP="005B76F9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8"/>
        <w:gridCol w:w="1606"/>
        <w:gridCol w:w="799"/>
        <w:gridCol w:w="345"/>
        <w:gridCol w:w="563"/>
        <w:gridCol w:w="444"/>
        <w:gridCol w:w="786"/>
        <w:gridCol w:w="1450"/>
        <w:gridCol w:w="856"/>
        <w:gridCol w:w="308"/>
        <w:gridCol w:w="563"/>
        <w:gridCol w:w="444"/>
        <w:gridCol w:w="1582"/>
      </w:tblGrid>
      <w:tr w:rsidR="005B76F9" w:rsidRPr="00C61BDF" w14:paraId="4D7BE5FD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F1CD384" w14:textId="77777777" w:rsidR="005B76F9" w:rsidRPr="00C61BDF" w:rsidRDefault="005B76F9" w:rsidP="00B07708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EB7CB9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1C6BCB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560397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78A5C14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FB6C24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708B1A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953F1C" w14:textId="6B441907" w:rsidR="005B76F9" w:rsidRPr="00C61BDF" w:rsidRDefault="008B79D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B79D5"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DA2E6C4" w14:textId="081BC23B" w:rsidR="005B76F9" w:rsidRPr="00C61BDF" w:rsidRDefault="008B79D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B79D5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5B76F9" w:rsidRPr="00C61BDF" w14:paraId="53DB2FF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532ED42" w14:textId="77777777" w:rsidR="005B76F9" w:rsidRPr="00C61BDF" w:rsidRDefault="005B76F9" w:rsidP="00B07708">
            <w:pPr>
              <w:jc w:val="center"/>
              <w:rPr>
                <w:color w:val="FF0000"/>
              </w:rPr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C4C85B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471A8E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FD2AF13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0933E8C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D3681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4DDF8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85F4D8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40EED65" w14:textId="4C731C5F" w:rsidR="005B76F9" w:rsidRPr="00C61BDF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BB5F6F5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D008D8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F0196A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F0BD446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06A2C77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1ACBC27E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F11240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55D6BF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41C51C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790FF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6628B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348784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3F8BAC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4DE3295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47439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F8B9F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02347C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1BA43C1C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2E41170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2DCA7958" w14:textId="77777777" w:rsidR="005B76F9" w:rsidRPr="00C61BDF" w:rsidRDefault="005B76F9" w:rsidP="00B07708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4B9DF464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05B58EDA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2135F19A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D82617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DE1AE6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5EC8AA5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E8FC510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C87F0F3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263350C1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9ADB19D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783A209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4FEC107B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70B50A6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121D20F1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02857647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55172229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3866AB7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06B8EDF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F8CC29C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612E43D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DCAE4E2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426DAB52" w14:textId="587DA17B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63BBC1AF" w14:textId="4CE7BF71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1AEB12C" w14:textId="74F15228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593B0B7A" w14:textId="1B5719D3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4934267B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70309F0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6C5C394D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0F27CD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769B72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63230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304A1C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97D29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76AA18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68403E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proofErr w:type="gram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80CEB3F" w14:textId="46B3D2F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F7CD1CB" w14:textId="73281D5B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6210C" w14:textId="6F438E0D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690322" w14:textId="67610FE3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55A9DA82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00E8ADDA" w14:textId="1F1808C1" w:rsidR="00AB6B5B" w:rsidRPr="0029372A" w:rsidRDefault="00AB6B5B" w:rsidP="002B7BB4">
      <w:pPr>
        <w:spacing w:after="120" w:line="240" w:lineRule="auto"/>
        <w:rPr>
          <w:b/>
          <w:bCs/>
          <w:color w:val="FF0000"/>
        </w:rPr>
      </w:pPr>
    </w:p>
    <w:p w14:paraId="5939894D" w14:textId="44D53FF8" w:rsidR="00AB6B5B" w:rsidRPr="008B79D5" w:rsidRDefault="00AB6B5B" w:rsidP="00AB6B5B">
      <w:pPr>
        <w:pStyle w:val="Heading3"/>
        <w:spacing w:before="0" w:after="120" w:line="240" w:lineRule="auto"/>
        <w:rPr>
          <w:color w:val="00B050"/>
        </w:rPr>
      </w:pPr>
      <w:r w:rsidRPr="008B79D5">
        <w:rPr>
          <w:color w:val="00B050"/>
        </w:rPr>
        <w:t>4</w:t>
      </w:r>
      <w:r w:rsidRPr="008B79D5">
        <w:rPr>
          <w:color w:val="00B050"/>
          <w:cs/>
        </w:rPr>
        <w:t>.</w:t>
      </w:r>
      <w:r w:rsidRPr="008B79D5">
        <w:rPr>
          <w:color w:val="00B050"/>
        </w:rPr>
        <w:t>11</w:t>
      </w:r>
      <w:r w:rsidRPr="008B79D5">
        <w:rPr>
          <w:color w:val="00B050"/>
          <w:cs/>
        </w:rPr>
        <w:t xml:space="preserve"> </w:t>
      </w:r>
      <w:r w:rsidR="00A279E4" w:rsidRPr="008B79D5">
        <w:rPr>
          <w:color w:val="00B050"/>
        </w:rPr>
        <w:t>Credit Accessibility (DER_CA)</w:t>
      </w:r>
    </w:p>
    <w:p w14:paraId="47B3D685" w14:textId="00DE2FF4" w:rsidR="00AB6B5B" w:rsidRPr="00AB6B5B" w:rsidRDefault="000F7F16" w:rsidP="002B7BB4">
      <w:pPr>
        <w:spacing w:after="120" w:line="240" w:lineRule="auto"/>
        <w:rPr>
          <w:b/>
          <w:bCs/>
        </w:rPr>
      </w:pPr>
      <w:r w:rsidRPr="000F7F16">
        <w:rPr>
          <w:color w:val="00B050"/>
          <w:cs/>
        </w:rPr>
        <w:t>ไม่ต้องส่งข้อมูลตั้งต้น และเริ่มส่งเมื่อมีธุรกรรม</w:t>
      </w:r>
    </w:p>
    <w:p w14:paraId="622795B1" w14:textId="77777777" w:rsidR="00AB6B5B" w:rsidRPr="00803BE3" w:rsidRDefault="00AB6B5B" w:rsidP="002B7BB4">
      <w:pPr>
        <w:spacing w:after="120" w:line="240" w:lineRule="auto"/>
        <w:rPr>
          <w:b/>
          <w:bCs/>
        </w:rPr>
      </w:pPr>
    </w:p>
    <w:p w14:paraId="1F838961" w14:textId="67EBEB5C" w:rsidR="0097061C" w:rsidRPr="00803BE3" w:rsidRDefault="0097061C" w:rsidP="00DF72D3">
      <w:r w:rsidRPr="00803BE3">
        <w:rPr>
          <w:cs/>
        </w:rPr>
        <w:br w:type="page"/>
      </w:r>
    </w:p>
    <w:p w14:paraId="025C5E0E" w14:textId="05D13EAA" w:rsidR="00B05693" w:rsidRPr="00803BE3" w:rsidRDefault="00B05693" w:rsidP="00C330A8">
      <w:pPr>
        <w:pStyle w:val="Heading2"/>
        <w:spacing w:before="0" w:after="120" w:line="240" w:lineRule="auto"/>
        <w:ind w:left="284" w:hanging="284"/>
      </w:pPr>
      <w:bookmarkStart w:id="67" w:name="_Toc125035642"/>
      <w:r w:rsidRPr="00803BE3">
        <w:t>C</w:t>
      </w:r>
      <w:r w:rsidR="00AB2511" w:rsidRPr="00803BE3">
        <w:t>redit Line</w:t>
      </w:r>
      <w:r w:rsidR="00F14231" w:rsidRPr="00803BE3">
        <w:t xml:space="preserve"> and Protection</w:t>
      </w:r>
      <w:bookmarkEnd w:id="67"/>
    </w:p>
    <w:p w14:paraId="2C90F09D" w14:textId="054B2F8C" w:rsidR="00B05693" w:rsidRPr="00803BE3" w:rsidRDefault="00B05693" w:rsidP="00CA5F54">
      <w:pPr>
        <w:pStyle w:val="Heading3"/>
        <w:spacing w:before="0" w:after="120" w:line="240" w:lineRule="auto"/>
      </w:pPr>
      <w:bookmarkStart w:id="68" w:name="_Toc125035643"/>
      <w:r w:rsidRPr="00803BE3">
        <w:t>5</w:t>
      </w:r>
      <w:r w:rsidRPr="00803BE3">
        <w:rPr>
          <w:cs/>
        </w:rPr>
        <w:t>.</w:t>
      </w:r>
      <w:r w:rsidR="00A307E0" w:rsidRPr="00803BE3">
        <w:t xml:space="preserve">1 </w:t>
      </w:r>
      <w:r w:rsidRPr="00803BE3">
        <w:t>Credit Line</w:t>
      </w:r>
      <w:r w:rsidR="00454613" w:rsidRPr="00803BE3">
        <w:rPr>
          <w:cs/>
        </w:rPr>
        <w:t xml:space="preserve"> (</w:t>
      </w:r>
      <w:r w:rsidR="00EF586F" w:rsidRPr="00803BE3">
        <w:t>DER_</w:t>
      </w:r>
      <w:r w:rsidR="00454613" w:rsidRPr="00803BE3">
        <w:t>CL</w:t>
      </w:r>
      <w:r w:rsidR="00454613" w:rsidRPr="00803BE3">
        <w:rPr>
          <w:cs/>
        </w:rPr>
        <w:t>)</w:t>
      </w:r>
      <w:bookmarkEnd w:id="68"/>
    </w:p>
    <w:p w14:paraId="36BD8232" w14:textId="159CE02E" w:rsidR="00111013" w:rsidRPr="00803BE3" w:rsidRDefault="00DF72D3">
      <w:pPr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498E1CB" w14:textId="77777777" w:rsidR="00C869D0" w:rsidRPr="00B742BC" w:rsidRDefault="00C869D0" w:rsidP="00C869D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404"/>
        <w:gridCol w:w="718"/>
        <w:gridCol w:w="318"/>
        <w:gridCol w:w="510"/>
        <w:gridCol w:w="405"/>
        <w:gridCol w:w="1408"/>
        <w:gridCol w:w="1488"/>
        <w:gridCol w:w="929"/>
        <w:gridCol w:w="285"/>
        <w:gridCol w:w="510"/>
        <w:gridCol w:w="405"/>
        <w:gridCol w:w="1408"/>
      </w:tblGrid>
      <w:tr w:rsidR="00C25A72" w:rsidRPr="00B742BC" w14:paraId="7786A8B8" w14:textId="77777777" w:rsidTr="00B37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81B1A0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C2BDB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3CA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AA987F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4D317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3F4F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4DD193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1E1AA4" w14:textId="4C92424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F0EB7B" w14:textId="31A9EF4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417848A6" w14:textId="77777777" w:rsidTr="00B37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4038F49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9CA1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EBF4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6D0446C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581C43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44D57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BEE3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3C6D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960FA22" w14:textId="5FD4E1C5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868A8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1F4C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D2605D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2C7AE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5C12DD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E87EA9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405F8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CA2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B20F1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E6F0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DB5D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268B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CDC0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6606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3225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8F7F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7E67F9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66784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BCCEF34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4C77B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79949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9CD93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2245510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5842F2D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6A951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2E5962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BE1C0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44510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A747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74158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69AECF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56416D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90405EA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0161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FF6F9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D4B2B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D90D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D819C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629D4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384B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A48D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BCF04F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FF5B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6894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1CAA50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3BE5D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E254F39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63E56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5659D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66905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BB232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40840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16F4B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2B6CB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BBFD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BF2C7B9" w14:textId="0EB10EA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E4EB3B" w14:textId="4A1C4B2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212D45" w14:textId="3A7C43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D28D34" w14:textId="3BD8F944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77FD54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B2C37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5CF60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15841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1CF80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8806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75CE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719E4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0D2F9C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C4AF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B74A3CA" w14:textId="398CE96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78AF12" w14:textId="4C339D2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805245" w14:textId="7320412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DDD2BE" w14:textId="0DDF7AAD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2EAAB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98DBFE3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01567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65FE45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C7726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7DF95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D389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5B29DD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61BE5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CF7B7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CBFC9EF" w14:textId="6DE3C79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B2C9E5" w14:textId="37711FA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F8082C" w14:textId="09D9493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5E3962" w14:textId="5171F193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8CC1D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BFFF4CE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072CE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45342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91EE6D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8B3AF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622D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659BA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119E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207DF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31E7D78" w14:textId="566E147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C04673" w14:textId="6FDB08F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5B8C29" w14:textId="40F2DB5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1CC753" w14:textId="1B4D6D1F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17B1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9217C36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5F3CC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1AAA1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06D4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0ABC9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F22F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1E770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C8E3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BC6696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5C77F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68748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4AB86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904591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9C9ADE8" w14:textId="021AB741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306745A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4A7292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BE217E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BCD4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3A11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AC267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4D67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8658A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04E4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2ABB735" w14:textId="58144D9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ให้รายงานด้วยรหัสสาขาของสำนักงานใหญ่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A0329C" w14:textId="3FD5980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C27A0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CFC225" w14:textId="473DE7F6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C57E55A" w14:textId="55F4DD1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76BCBAE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AA858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DD2386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CBB5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F9B6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7CB22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026D16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1FA65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3CCD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79E60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F702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90C1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C1FC1E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5F1C6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C7014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7177A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508FA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8A1A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27C2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4EF16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8F19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CFB9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0E243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9907B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EEBE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172B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FB0F76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18CE8A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F0B90B1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88BEC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F0AFA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33DF0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49856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18FE58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6685A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2318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D7BAA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1C4F4A6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E6E5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EF13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DC0E8A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7269AC0" w14:textId="2DD319E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EB05B8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9BAA11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7C260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0649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72FD3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D37E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B8EE24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949CB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4CF6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8A57D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D42A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76D35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979BC9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940314E" w14:textId="169542C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193C8D2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B3E38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62C35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91B433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EF60F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689D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81786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CF405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24EB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4437709" w14:textId="1DF12EF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3A6DF6" w14:textId="0037502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993A1A" w14:textId="650B377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56D914" w14:textId="7025AD31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ED2A1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F30D3CB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D8BEF1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C6108A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1967FD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B3D8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831F6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58565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F3EE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1B95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53FF6E7" w14:textId="64677FE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EFA4E8" w14:textId="5548FD6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961978" w14:textId="3164EDC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BEB7C" w14:textId="2CF89BB0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F65CB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CC4D18C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39E7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B6151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8970B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B6DB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108DD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1ECCC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A377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2AF1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26E9221" w14:textId="791CEBA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>Data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E8F958" w14:textId="059263A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B27A62" w14:textId="0F285B3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0E0480" w14:textId="5879882D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8CF88E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911D49E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A7E5D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528437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B0089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4647B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3A46E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BE8BF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0D701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91A3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2DF58D" w14:textId="589366C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31F3E5" w14:textId="4EA1F36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66719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202F5A" w14:textId="496A0D00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9C581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506B4BB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C1672E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4423E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C727A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CAC9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B01B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1EB7E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813F0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5AE46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AF9117E" w14:textId="29DBE22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20F3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1B0E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0C01D7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FAF596E" w14:textId="77309FC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71F1405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502B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7903F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3D8716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83DB8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8AAD9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31DC2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D8D3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D3AEE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8CA3AA9" w14:textId="2816119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396779" w14:textId="3603363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434D06" w14:textId="3442E11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EE9E45" w14:textId="60CB1A05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F3AA0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59B660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E4FD676" w14:textId="77777777" w:rsidR="00C25A72" w:rsidRPr="00B742BC" w:rsidRDefault="00C25A72" w:rsidP="00C25A72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E3541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1EE8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C1BC6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6619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EA728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381E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091B5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6992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1D42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BFA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24DBFD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4A1846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8C67F0" w14:textId="4322966F" w:rsidR="00B05693" w:rsidRPr="00803BE3" w:rsidRDefault="00B05693" w:rsidP="00CA5F54">
      <w:pPr>
        <w:pStyle w:val="Heading3"/>
        <w:spacing w:before="0" w:after="120" w:line="240" w:lineRule="auto"/>
      </w:pPr>
      <w:bookmarkStart w:id="69" w:name="_Toc125035644"/>
      <w:r w:rsidRPr="00803BE3">
        <w:t>5</w:t>
      </w:r>
      <w:r w:rsidRPr="00803BE3">
        <w:rPr>
          <w:cs/>
        </w:rPr>
        <w:t>.</w:t>
      </w:r>
      <w:r w:rsidR="00306CB3" w:rsidRPr="00803BE3">
        <w:rPr>
          <w:cs/>
        </w:rPr>
        <w:t>2</w:t>
      </w:r>
      <w:r w:rsidR="00AC4DD9" w:rsidRPr="00803BE3">
        <w:rPr>
          <w:cs/>
        </w:rPr>
        <w:t xml:space="preserve"> </w:t>
      </w:r>
      <w:r w:rsidRPr="00803BE3">
        <w:t>Credit Line Loan Type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C</w:t>
      </w:r>
      <w:r w:rsidR="00825ED8" w:rsidRPr="00803BE3">
        <w:t>L</w:t>
      </w:r>
      <w:r w:rsidR="00F04C24" w:rsidRPr="00803BE3">
        <w:t>LT</w:t>
      </w:r>
      <w:r w:rsidR="00F04C24" w:rsidRPr="00803BE3">
        <w:rPr>
          <w:cs/>
        </w:rPr>
        <w:t>)</w:t>
      </w:r>
      <w:bookmarkEnd w:id="69"/>
    </w:p>
    <w:p w14:paraId="1798BCFC" w14:textId="4B886466" w:rsidR="001A2486" w:rsidRPr="00803BE3" w:rsidRDefault="001A2486" w:rsidP="00091C6E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1B7D4BA" w14:textId="77777777" w:rsidR="0034024B" w:rsidRPr="00B742BC" w:rsidRDefault="0034024B" w:rsidP="0034024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C25A72" w:rsidRPr="00B742BC" w14:paraId="082AEF9E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468A14F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5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01475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19AC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4F75A9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059FE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9123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07852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98BEA22" w14:textId="21AC3F1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A1E069" w14:textId="5F26FAB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73D8EF1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2374135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5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CD93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E484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E7803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D1A884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EA00B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AB4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5FCB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FFF2C4F" w14:textId="0DCDB193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B53D5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3914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DFFD34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E0169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56C391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FA1846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6116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A9C1A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87746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C6B8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8F81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303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6F1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B91B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BFF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33F4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3CCF7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top w:val="single" w:sz="12" w:space="0" w:color="003865"/>
              <w:left w:val="single" w:sz="4" w:space="0" w:color="002060"/>
            </w:tcBorders>
          </w:tcPr>
          <w:p w14:paraId="75F079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578781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D7785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3C301F3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2A15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7F73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910B3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68559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A91B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094222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4DEE47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93E6D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F65C7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46B06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2AEA31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86C0EF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A437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1BE15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E81FD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D6AA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607F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14D52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435E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79B289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5671F131" w14:textId="6A96362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3EBCB0" w14:textId="0B878F6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D9AE9D" w14:textId="67FA61D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0C8E7B" w14:textId="17D52BB4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73C2EF8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EAF128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88175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73F4421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9946B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3C031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4FBD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2DAA9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F7050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389B0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64488E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81A32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D62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A890F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40CEF58E" w14:textId="1FA7F25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03EDD6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D671CA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C45C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22A4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19CA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6C1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A8E3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F973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3930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8FD49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8096C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EFF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F6E4B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  <w:bottom w:val="single" w:sz="12" w:space="0" w:color="002060"/>
            </w:tcBorders>
          </w:tcPr>
          <w:p w14:paraId="44B148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37BE813" w14:textId="4A807F49" w:rsidR="00604D6C" w:rsidRPr="00803BE3" w:rsidRDefault="00604D6C"/>
    <w:p w14:paraId="1F29A057" w14:textId="0F0CB8B1" w:rsidR="00604D6C" w:rsidRPr="00803BE3" w:rsidRDefault="00604D6C" w:rsidP="00604D6C">
      <w:pPr>
        <w:pStyle w:val="Heading3"/>
        <w:spacing w:before="0" w:after="120" w:line="240" w:lineRule="auto"/>
      </w:pPr>
      <w:bookmarkStart w:id="70" w:name="_Toc125035645"/>
      <w:r w:rsidRPr="00803BE3">
        <w:t>5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>Credit Line</w:t>
      </w:r>
      <w:r w:rsidRPr="00803BE3">
        <w:rPr>
          <w:cs/>
        </w:rPr>
        <w:t xml:space="preserve"> </w:t>
      </w:r>
      <w:r w:rsidRPr="00803BE3">
        <w:t xml:space="preserve">Protection </w:t>
      </w:r>
      <w:r w:rsidRPr="00803BE3">
        <w:rPr>
          <w:cs/>
        </w:rPr>
        <w:t>(</w:t>
      </w:r>
      <w:r w:rsidRPr="00803BE3">
        <w:t>DER_CLP</w:t>
      </w:r>
      <w:r w:rsidRPr="00803BE3">
        <w:rPr>
          <w:cs/>
        </w:rPr>
        <w:t>)</w:t>
      </w:r>
      <w:bookmarkEnd w:id="70"/>
    </w:p>
    <w:p w14:paraId="4EFD7888" w14:textId="77777777" w:rsidR="001A2486" w:rsidRPr="00803BE3" w:rsidRDefault="001A2486" w:rsidP="001A2486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1CD8E75" w14:textId="77777777" w:rsidR="00722B21" w:rsidRPr="00B742BC" w:rsidRDefault="00722B21" w:rsidP="00722B2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527"/>
        <w:gridCol w:w="760"/>
        <w:gridCol w:w="332"/>
        <w:gridCol w:w="538"/>
        <w:gridCol w:w="426"/>
        <w:gridCol w:w="1023"/>
        <w:gridCol w:w="1585"/>
        <w:gridCol w:w="815"/>
        <w:gridCol w:w="297"/>
        <w:gridCol w:w="538"/>
        <w:gridCol w:w="426"/>
        <w:gridCol w:w="1500"/>
      </w:tblGrid>
      <w:tr w:rsidR="00C25A72" w:rsidRPr="00B742BC" w14:paraId="41F3DA8C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DEDE6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0786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BB7AC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462E7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8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65D4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8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463F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EF59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7503983" w14:textId="60C1636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9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BBB0D24" w14:textId="1A33801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BC76E9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313F6B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ED8E3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76DB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5D779E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6C9A3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65F1C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8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F9FE9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A7EA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5D83035" w14:textId="5EAF1EC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1BE43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2FCA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87FE7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33A39C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4237AA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top w:val="single" w:sz="12" w:space="0" w:color="003865"/>
              <w:right w:val="single" w:sz="4" w:space="0" w:color="002060"/>
            </w:tcBorders>
          </w:tcPr>
          <w:p w14:paraId="6CEB8FB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F65E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A315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8997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F4E8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C4909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B10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ED61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BB78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7F7A9C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3A56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8A61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top w:val="single" w:sz="12" w:space="0" w:color="003865"/>
              <w:left w:val="single" w:sz="4" w:space="0" w:color="002060"/>
            </w:tcBorders>
          </w:tcPr>
          <w:p w14:paraId="06D8543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70AE40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5024324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17A8B1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3DA28C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200352A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3A87A6D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01195B5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44D186B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35294B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0C314F13" w14:textId="19CBA98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5AB35076" w14:textId="00856DA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C22A06D" w14:textId="718B1A8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47713C1B" w14:textId="32B5550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5E1BAE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8F08C7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27DA747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02B32BF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EA951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30B5225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FF312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1B171A5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605988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65C8AA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5E3F70F7" w14:textId="557FE5C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42DD8B3F" w14:textId="1272B46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4833CFB8" w14:textId="7386B8F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06B4ABE6" w14:textId="3532A8E9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5C3359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C4C79C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7F4923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33D336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48E6E7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5D5BE94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A1036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4AF4CAE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2C1A155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7FB218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6E5FFBAA" w14:textId="4B40A3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7346A283" w14:textId="5D3166C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77D5823C" w14:textId="139F314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54F2215F" w14:textId="269DED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67F710C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A4AC6B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bottom w:val="single" w:sz="12" w:space="0" w:color="002060"/>
              <w:right w:val="single" w:sz="4" w:space="0" w:color="002060"/>
            </w:tcBorders>
          </w:tcPr>
          <w:p w14:paraId="6CE8204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2A45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Protection Amount in Baht</w:t>
            </w:r>
          </w:p>
        </w:tc>
        <w:tc>
          <w:tcPr>
            <w:tcW w:w="3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B7B6C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EBD4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3A5A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132E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48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F9E98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7FFF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06CA70E" w14:textId="69153E7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35191CA" w14:textId="0B0C11D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2B3B8" w14:textId="6078882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C582AB" w14:textId="09D8E291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  <w:bottom w:val="single" w:sz="12" w:space="0" w:color="002060"/>
            </w:tcBorders>
          </w:tcPr>
          <w:p w14:paraId="5A32CF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1B5DB01" w14:textId="77777777" w:rsidR="00722B21" w:rsidRPr="00B742BC" w:rsidRDefault="00722B21" w:rsidP="00722B21">
      <w:pPr>
        <w:spacing w:after="120" w:line="240" w:lineRule="auto"/>
        <w:rPr>
          <w:b/>
          <w:bCs/>
        </w:rPr>
      </w:pPr>
    </w:p>
    <w:p w14:paraId="4206A951" w14:textId="0EE38B87" w:rsidR="004A3C3C" w:rsidRDefault="004A3C3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C5D7B01" w14:textId="1AFD5990" w:rsidR="004A3C3C" w:rsidRPr="00803BE3" w:rsidRDefault="004A3C3C" w:rsidP="004A3C3C">
      <w:pPr>
        <w:pStyle w:val="Heading3"/>
        <w:spacing w:before="0" w:after="120" w:line="240" w:lineRule="auto"/>
      </w:pPr>
      <w:bookmarkStart w:id="71" w:name="_Toc125035646"/>
      <w:r w:rsidRPr="00803BE3">
        <w:t>5</w:t>
      </w:r>
      <w:r w:rsidRPr="00803BE3">
        <w:rPr>
          <w:cs/>
        </w:rPr>
        <w:t>.</w:t>
      </w:r>
      <w:r w:rsidRPr="00803BE3">
        <w:t>4</w:t>
      </w:r>
      <w:r w:rsidRPr="00803BE3">
        <w:rPr>
          <w:cs/>
        </w:rPr>
        <w:t xml:space="preserve"> </w:t>
      </w:r>
      <w:r w:rsidR="006D6F9A" w:rsidRPr="00803BE3">
        <w:t xml:space="preserve">Collateral Pledge </w:t>
      </w:r>
      <w:r w:rsidRPr="00803BE3">
        <w:rPr>
          <w:cs/>
        </w:rPr>
        <w:t>(</w:t>
      </w:r>
      <w:r w:rsidRPr="00803BE3">
        <w:t>DER_</w:t>
      </w:r>
      <w:r w:rsidR="006D6F9A" w:rsidRPr="00803BE3">
        <w:t>COLP</w:t>
      </w:r>
      <w:r w:rsidRPr="00803BE3">
        <w:rPr>
          <w:cs/>
        </w:rPr>
        <w:t>)</w:t>
      </w:r>
      <w:bookmarkEnd w:id="71"/>
    </w:p>
    <w:p w14:paraId="05407E81" w14:textId="77C3582F" w:rsidR="001A2486" w:rsidRPr="00803BE3" w:rsidRDefault="001A2486" w:rsidP="00A1616C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58FE6AE" w14:textId="77777777" w:rsidR="003A07B3" w:rsidRPr="00B742BC" w:rsidRDefault="003A07B3" w:rsidP="003A07B3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527"/>
        <w:gridCol w:w="760"/>
        <w:gridCol w:w="332"/>
        <w:gridCol w:w="538"/>
        <w:gridCol w:w="426"/>
        <w:gridCol w:w="1023"/>
        <w:gridCol w:w="1585"/>
        <w:gridCol w:w="815"/>
        <w:gridCol w:w="297"/>
        <w:gridCol w:w="538"/>
        <w:gridCol w:w="426"/>
        <w:gridCol w:w="1500"/>
      </w:tblGrid>
      <w:tr w:rsidR="00C25A72" w:rsidRPr="00B742BC" w14:paraId="4C760E2D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C9198B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CC04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886F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D30450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FD575A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4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EC25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431C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9AF6620" w14:textId="59C6A54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ED8E39" w14:textId="4401965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90EADF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80ABCB8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F6E00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CFF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DCE9F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107E95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8F952E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44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5AF91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1329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37384B" w14:textId="32991AC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7796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56C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B8758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580CB9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D44BC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334448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35D5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4E21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7807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D1AA4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7E6A9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CB11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820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AB08D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427E6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F7975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76F79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130487A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F4A7F7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6B3F9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7374910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ED74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AB23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6D899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4418B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7975A4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137E2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47F8A0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83A55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DC27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DDE08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FAEC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6B73D4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0967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6BD38C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BB90F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B61A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1D73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D3350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4DA530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36B6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2F143D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689039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5B7D6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E62E6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28E434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C5CE9BF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B6A1C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0F688EE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Valuation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94019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12AF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E6D7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F8343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6CF7E3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CE9C2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2ED687EE" w14:textId="26D75A6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29858E" w14:textId="60BF52C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F59F76" w14:textId="07624A0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F3238B" w14:textId="4642AFE2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DA775B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A8D326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7FF13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3E54D6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Mortgage or Pledge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B482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F0D8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BCB5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375E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744FFF1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BF997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71313A7A" w14:textId="778C27E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89D5D26" w14:textId="1E672F3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0B33FA" w14:textId="52D05C0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D5C801" w14:textId="2EB437E0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4667B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E74F18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D40B0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B7C6B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Mortgage Sequence No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4E973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0B2E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09C6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12580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4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6D6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2D8E1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6B1C05B" w14:textId="20C69E9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C2D4A63" w14:textId="0D696EA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8B7E07" w14:textId="1A85786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6E7FA6" w14:textId="56E49719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7423EA7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9BD7C1" w14:textId="77777777" w:rsidR="00BA4042" w:rsidRPr="00803BE3" w:rsidRDefault="00BA4042">
      <w:pPr>
        <w:rPr>
          <w:rFonts w:eastAsia="Browallia New"/>
          <w:b/>
          <w:bCs/>
        </w:rPr>
      </w:pPr>
    </w:p>
    <w:p w14:paraId="5BB75A57" w14:textId="2401BF0A" w:rsidR="0087204F" w:rsidRPr="00803BE3" w:rsidRDefault="0087204F" w:rsidP="0087204F">
      <w:pPr>
        <w:pStyle w:val="Heading3"/>
        <w:spacing w:before="0" w:after="120" w:line="240" w:lineRule="auto"/>
      </w:pPr>
      <w:bookmarkStart w:id="72" w:name="_Toc125035647"/>
      <w:r w:rsidRPr="00803BE3">
        <w:t>5</w:t>
      </w:r>
      <w:r w:rsidRPr="00803BE3">
        <w:rPr>
          <w:cs/>
        </w:rPr>
        <w:t>.</w:t>
      </w:r>
      <w:r w:rsidRPr="00803BE3">
        <w:t xml:space="preserve">5 Guarantee or Endorsement </w:t>
      </w:r>
      <w:r w:rsidR="00B82F93" w:rsidRPr="00803BE3">
        <w:t xml:space="preserve">Amount </w:t>
      </w:r>
      <w:r w:rsidRPr="00803BE3">
        <w:rPr>
          <w:cs/>
        </w:rPr>
        <w:t>(</w:t>
      </w:r>
      <w:r w:rsidRPr="00803BE3">
        <w:t>DER_</w:t>
      </w:r>
      <w:r w:rsidR="007917A2" w:rsidRPr="00803BE3">
        <w:t>GEA</w:t>
      </w:r>
      <w:r w:rsidRPr="00803BE3">
        <w:rPr>
          <w:cs/>
        </w:rPr>
        <w:t>)</w:t>
      </w:r>
      <w:bookmarkEnd w:id="72"/>
    </w:p>
    <w:p w14:paraId="1562F3FA" w14:textId="1503F282" w:rsidR="00BA4042" w:rsidRPr="00803BE3" w:rsidRDefault="00BA4042" w:rsidP="0087204F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53C5926" w14:textId="77777777" w:rsidR="00EB488C" w:rsidRPr="00B742BC" w:rsidRDefault="00EB488C" w:rsidP="00EB488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454"/>
        <w:gridCol w:w="727"/>
        <w:gridCol w:w="321"/>
        <w:gridCol w:w="516"/>
        <w:gridCol w:w="409"/>
        <w:gridCol w:w="1428"/>
        <w:gridCol w:w="1509"/>
        <w:gridCol w:w="778"/>
        <w:gridCol w:w="288"/>
        <w:gridCol w:w="516"/>
        <w:gridCol w:w="409"/>
        <w:gridCol w:w="1428"/>
      </w:tblGrid>
      <w:tr w:rsidR="00C25A72" w:rsidRPr="00B742BC" w14:paraId="1B0AF4C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734D75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367B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3274F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4BEADA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19C6A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E6C8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A16D8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4F2D6EA" w14:textId="3EDED7EA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5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32B9BF5" w14:textId="79D7FD4D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F84693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E5C2F1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862CF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7C3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8FADF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12C6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510BB2" w14:textId="77777777" w:rsidR="00C25A72" w:rsidRPr="00B773D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A75B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C1F2D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28D553B" w14:textId="719F93C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30B84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E0B12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F9242B" w14:textId="77777777" w:rsidR="00C25A72" w:rsidRPr="00B773D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5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1ED814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324916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5C52B3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1794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A323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93DC3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7380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08E457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2C94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DBE3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87684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B912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04281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824A41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top w:val="single" w:sz="12" w:space="0" w:color="003865"/>
              <w:left w:val="single" w:sz="4" w:space="0" w:color="002060"/>
            </w:tcBorders>
          </w:tcPr>
          <w:p w14:paraId="726761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CCAFD9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CEBAB4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816DB3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E40F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B34FD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ADD70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20477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E22F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53C51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5BD1B5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CD8DA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BF0A7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0255AC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29D6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99D46F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6FEC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1AC009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44B0EA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7D861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8EEC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229EF3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38AB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2AEF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302C9B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A5DD34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7E4B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200370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6B30C9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6B5E91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1B7825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80F0D1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75A63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7544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DE0DC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C32479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5AEA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E816E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7C4666E" w14:textId="3AF9A28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49A45C2" w14:textId="6C70B5C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72D500" w14:textId="453A663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6263AD" w14:textId="06BABEE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0E96B5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13124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BC184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09FD59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58C20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198B6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067D2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FB6575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701D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321A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6935529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DADF6C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E0B8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1FB858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0EFD033" w14:textId="15DCE0C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7EF970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B077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4DD5BCF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Guarantee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C03D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169AA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36E12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68D775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1E7D1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CB2CB0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4223B14C" w14:textId="7CF219D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E557DB5" w14:textId="6E598FE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C4856F" w14:textId="459132E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3FD6C0" w14:textId="55A8BE16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221E85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8EF6BD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D80E71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2F37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Claim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5DD1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33F3D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EF3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7CA26C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FC8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734F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AE446E" w14:textId="0F7A888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483FB58" w14:textId="448DD03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4E081A" w14:textId="20ADBF3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99C2F0" w14:textId="6ED5F1E5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  <w:bottom w:val="single" w:sz="12" w:space="0" w:color="002060"/>
            </w:tcBorders>
          </w:tcPr>
          <w:p w14:paraId="47D81D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0922D9" w14:textId="77777777" w:rsidR="00EB488C" w:rsidRPr="00B742BC" w:rsidRDefault="00EB488C" w:rsidP="00EB488C">
      <w:pPr>
        <w:spacing w:after="120" w:line="240" w:lineRule="auto"/>
        <w:rPr>
          <w:b/>
          <w:bCs/>
        </w:rPr>
      </w:pPr>
    </w:p>
    <w:p w14:paraId="02F17E8E" w14:textId="43965368" w:rsidR="007917A2" w:rsidRPr="00803BE3" w:rsidRDefault="007917A2">
      <w:r w:rsidRPr="00803BE3">
        <w:rPr>
          <w:cs/>
        </w:rPr>
        <w:br w:type="page"/>
      </w:r>
    </w:p>
    <w:p w14:paraId="25F6C7D2" w14:textId="4ABECAE4" w:rsidR="003A708C" w:rsidRPr="00803BE3" w:rsidRDefault="003A708C" w:rsidP="003A708C">
      <w:pPr>
        <w:pStyle w:val="Heading3"/>
        <w:spacing w:before="0" w:after="120" w:line="240" w:lineRule="auto"/>
      </w:pPr>
      <w:bookmarkStart w:id="73" w:name="_Toc125035648"/>
      <w:r w:rsidRPr="00803BE3"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</w:t>
      </w:r>
      <w:r w:rsidR="00B3490C" w:rsidRPr="00803BE3">
        <w:t>OVD</w:t>
      </w:r>
      <w:r w:rsidRPr="00803BE3">
        <w:rPr>
          <w:cs/>
        </w:rPr>
        <w:t>)</w:t>
      </w:r>
      <w:bookmarkEnd w:id="73"/>
    </w:p>
    <w:p w14:paraId="07C66D9C" w14:textId="77777777" w:rsidR="00687D01" w:rsidRPr="00803BE3" w:rsidRDefault="00687D01" w:rsidP="00687D01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ส่งข้อมูลย้อนหลัง </w:t>
      </w:r>
      <w:r w:rsidRPr="00803BE3">
        <w:t xml:space="preserve">3 </w:t>
      </w:r>
      <w:r w:rsidRPr="00803BE3">
        <w:rPr>
          <w:rFonts w:hint="cs"/>
          <w:cs/>
        </w:rPr>
        <w:t>ปี</w:t>
      </w:r>
    </w:p>
    <w:p w14:paraId="126A5608" w14:textId="77777777" w:rsidR="000204FB" w:rsidRPr="00B742BC" w:rsidRDefault="000204FB" w:rsidP="000204F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C25A72" w:rsidRPr="00B742BC" w14:paraId="55C6738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473321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559D9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8C29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12CD69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32653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626F9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60921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AD10460" w14:textId="64C9531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A19B0F" w14:textId="553B19F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14294A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4ADD28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131C9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3C13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C36A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D80D7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9EEA5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94E3F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F970A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630020" w14:textId="14C33818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A0876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A7E9A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E769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A4C6EC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BC4E95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24D5B4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47F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8291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1EEC0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51FB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641B5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3AB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292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243114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1FA95F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7E4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4D61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20E712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E225D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C379A2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6C226A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567C1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3E2B1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B1284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642DD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3ECA4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AE3AC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5B6B59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4DAF9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56452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A757A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DD9CE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DC6FA0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D37BD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14361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1121FA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559B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4B541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E51E3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C5F2F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3078BC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238B4B02" w14:textId="3ECD9A6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C95828" w14:textId="383F83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47B480" w14:textId="1712687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E44E4C" w14:textId="35C664B6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A9C6B2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C084C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572AFF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6BD667C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5758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DA4E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10EB3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1DC41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F8F43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BC87B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6AF4C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20305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EBB4E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88C5D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3E1A5F23" w14:textId="414A797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04E709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8B28F9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53AC6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E1F7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E9AF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FCCB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276A2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2069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67986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0F1DD3F4" w14:textId="0A41137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58FC6E" w14:textId="43FFFD6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25DA2B" w14:textId="4EAA427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2FA207" w14:textId="3E33816F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367AA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114B3F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6202BC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B124E" w14:textId="44A7C35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Reason </w:t>
            </w:r>
            <w:r w:rsidR="006D51F9"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3A24F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8B7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86249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365FC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05A5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A311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D2F62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39C70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9537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8B832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08333F6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486771" w14:textId="77777777" w:rsidR="000204FB" w:rsidRPr="00B742BC" w:rsidRDefault="000204FB" w:rsidP="000204FB">
      <w:pPr>
        <w:spacing w:line="240" w:lineRule="auto"/>
        <w:rPr>
          <w:b/>
          <w:bCs/>
          <w:sz w:val="22"/>
          <w:szCs w:val="22"/>
        </w:rPr>
      </w:pPr>
    </w:p>
    <w:p w14:paraId="2F70CD37" w14:textId="5F001960" w:rsidR="005C3A07" w:rsidRDefault="003A708C">
      <w:pPr>
        <w:rPr>
          <w:b/>
          <w:bCs/>
          <w:sz w:val="22"/>
          <w:szCs w:val="22"/>
          <w:cs/>
        </w:rPr>
      </w:pPr>
      <w:r>
        <w:rPr>
          <w:b/>
          <w:bCs/>
          <w:sz w:val="22"/>
          <w:szCs w:val="22"/>
          <w:cs/>
        </w:rPr>
        <w:br w:type="page"/>
      </w:r>
    </w:p>
    <w:p w14:paraId="59AF8040" w14:textId="3D84B0EB" w:rsidR="00D5490E" w:rsidRPr="00803BE3" w:rsidRDefault="00D5490E" w:rsidP="00C330A8">
      <w:pPr>
        <w:pStyle w:val="Heading2"/>
        <w:spacing w:before="0" w:after="120" w:line="240" w:lineRule="auto"/>
        <w:ind w:left="284" w:hanging="284"/>
      </w:pPr>
      <w:bookmarkStart w:id="74" w:name="_Toc125035649"/>
      <w:r w:rsidRPr="00803BE3">
        <w:t>Interest</w:t>
      </w:r>
      <w:bookmarkEnd w:id="74"/>
    </w:p>
    <w:p w14:paraId="3CD7F609" w14:textId="5BCE04A4" w:rsidR="00D5490E" w:rsidRPr="00803BE3" w:rsidRDefault="00D5490E" w:rsidP="00CA5F54">
      <w:pPr>
        <w:pStyle w:val="Heading3"/>
        <w:spacing w:before="0" w:after="120" w:line="240" w:lineRule="auto"/>
      </w:pPr>
      <w:bookmarkStart w:id="75" w:name="_Toc125035650"/>
      <w:r w:rsidRPr="00803BE3">
        <w:t>6</w:t>
      </w:r>
      <w:r w:rsidRPr="00803BE3">
        <w:rPr>
          <w:cs/>
        </w:rPr>
        <w:t>.</w:t>
      </w:r>
      <w:r w:rsidR="00FE1C73" w:rsidRPr="00803BE3">
        <w:t xml:space="preserve">1 </w:t>
      </w:r>
      <w:r w:rsidRPr="00803BE3">
        <w:t>Interest Plan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INTP</w:t>
      </w:r>
      <w:r w:rsidR="00F04C24" w:rsidRPr="00803BE3">
        <w:rPr>
          <w:cs/>
        </w:rPr>
        <w:t>)</w:t>
      </w:r>
      <w:bookmarkEnd w:id="75"/>
    </w:p>
    <w:p w14:paraId="7C327F77" w14:textId="703DFAEB" w:rsidR="00570899" w:rsidRPr="00803BE3" w:rsidRDefault="00687D01" w:rsidP="00687D01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1D981B6" w14:textId="77777777" w:rsidR="00F64CC7" w:rsidRPr="00B742BC" w:rsidRDefault="00F64CC7" w:rsidP="00F64CC7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429"/>
        <w:gridCol w:w="729"/>
        <w:gridCol w:w="321"/>
        <w:gridCol w:w="517"/>
        <w:gridCol w:w="410"/>
        <w:gridCol w:w="1433"/>
        <w:gridCol w:w="1513"/>
        <w:gridCol w:w="781"/>
        <w:gridCol w:w="289"/>
        <w:gridCol w:w="517"/>
        <w:gridCol w:w="410"/>
        <w:gridCol w:w="1433"/>
      </w:tblGrid>
      <w:tr w:rsidR="00C25A72" w:rsidRPr="00B742BC" w14:paraId="7575EE1F" w14:textId="77777777" w:rsidTr="0025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51FBF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43CB6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2CA9A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47581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FF75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5BAA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970A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56DC081" w14:textId="6FF960D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0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7EE722" w14:textId="41A0AFA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099A208" w14:textId="77777777" w:rsidTr="0025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3D153F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64E0A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0AA36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2ABC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7EC8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D414F1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41A0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D8168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E5F10B" w14:textId="2F5307DC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25D1A5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C7A8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E8CF317" w14:textId="77777777" w:rsidR="00C25A72" w:rsidRPr="006A2113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A211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0567A2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45785B9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0E9E1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287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A29B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2BA7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C7548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03123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DB6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AB1D4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9000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68179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5E97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F6901F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top w:val="single" w:sz="12" w:space="0" w:color="003865"/>
              <w:left w:val="single" w:sz="4" w:space="0" w:color="002060"/>
            </w:tcBorders>
          </w:tcPr>
          <w:p w14:paraId="5403E4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0A488F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B1DF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ED15A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7D67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EC53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4110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1220A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7BCDF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39A07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7121F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D5E3FC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C26A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77A29E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6CA654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156461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8E714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89CE7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68BA4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BF7E9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68AB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9B0524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2116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5831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96D766C" w14:textId="4D070F5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764D3D1" w14:textId="679B4A6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1ED6D0" w14:textId="4B81630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23B3E5" w14:textId="388DAE3B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38B912D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C5FEA4D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B8AAA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177216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4965B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D06D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FF2AC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18C00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8C8F9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56C3CE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468A56F" w14:textId="22E362D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D9F6C6A" w14:textId="3DC1AE3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0EF739" w14:textId="4A4501D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2F21F3" w14:textId="2E61D6F1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8360B6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0B25006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AC4B5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AD28B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4FD4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A4F8F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EF48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C25E33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A47A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0A03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333D941" w14:textId="0854298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22511A" w14:textId="5464861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8E3F04" w14:textId="2F7943A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1474DD" w14:textId="7A7F964B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31D418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E9A021B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B4BFA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82A7DA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Tier by Balance Threshold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2465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5BE77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CCBF5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D53C0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6CC7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1D87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3FE71FCB" w14:textId="1E0378A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0.00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0BB7F39" w14:textId="376344F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0C6454" w14:textId="7DBB252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71D450" w14:textId="04818D00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7BEAED2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47EBD9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4FC48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032B5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66D65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3A775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0212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9A674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79C5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A1230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8C90787" w14:textId="0637BB2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328CED" w14:textId="0F8C6DA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55337E" w14:textId="19588E7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A548FC" w14:textId="591AC246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2FEDA7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3AF7CD1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2FD1E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2945E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Calculation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F023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AE6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C181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B6DF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D6F7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AEB31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BE08B0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041BA0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8A3A0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E184E0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27B346CA" w14:textId="7A0305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A546EB0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5411B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A37ED9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Interest Calculation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A1E9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804B6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DA52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92C0F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026B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6F317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6DB3564" w14:textId="23140BB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29C2DDF" w14:textId="755D63E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98971C" w14:textId="1ACEB9D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E9D181" w14:textId="729BE918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49173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2772F1C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4270C5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91114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Margin or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3E54D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4972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BD73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0C955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CAC3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EBB514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32AF99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2B546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6D14B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C054F9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B88998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BD37C6A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56EED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F153A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Whole Amount Interest Calculation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82258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E6C7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8C8F0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5864F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C2685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D62F2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4FDAB4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442862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2113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F34292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514DAC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AD7AFCF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58B33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4E034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Fixed Rate Quoted from 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849EA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B9542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DE70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8717D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AB1D4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A8E014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5819971" w14:textId="5311E33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0905FC6" w14:textId="07BC18A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EA8386" w14:textId="560A138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4BB09A" w14:textId="624A2C9C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56C2D0F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F234C45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80596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9F205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Fixed Rate Quoted from Reference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D762B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F233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9EA67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64E40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8D58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8562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A21993B" w14:textId="704775B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6002B27" w14:textId="5B9B4A7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842BEB" w14:textId="6F84110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95AB6B" w14:textId="529E5648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4DDE1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0A665C5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31CFA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9F90D2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Flat Rate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7B04F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7B13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AD10D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6B934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FD9A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B184CB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42C0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1DCC9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376E4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8E96B3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C38231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163352A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A9B168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CEC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Billing Interest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D7219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2F7E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0B87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67F39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F9AF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BE01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Char(</w:t>
            </w:r>
            <w:proofErr w:type="gramEnd"/>
            <w:r w:rsidRPr="00B742BC">
              <w:t>1)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5171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47296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023FF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5DF679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  <w:bottom w:val="single" w:sz="12" w:space="0" w:color="002060"/>
            </w:tcBorders>
          </w:tcPr>
          <w:p w14:paraId="3FC55B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FB3EFC" w14:textId="77777777" w:rsidR="00F64CC7" w:rsidRPr="00B742BC" w:rsidRDefault="00F64CC7" w:rsidP="00F64CC7">
      <w:pPr>
        <w:rPr>
          <w:b/>
          <w:bCs/>
          <w:cs/>
        </w:rPr>
      </w:pPr>
    </w:p>
    <w:p w14:paraId="3962EA71" w14:textId="52E370F3" w:rsidR="00B56D2B" w:rsidRPr="00803BE3" w:rsidRDefault="00B56D2B">
      <w:pPr>
        <w:rPr>
          <w:b/>
          <w:bCs/>
          <w:cs/>
        </w:rPr>
      </w:pPr>
    </w:p>
    <w:p w14:paraId="5B1B2B84" w14:textId="77777777" w:rsidR="001A455C" w:rsidRDefault="001A455C">
      <w:pPr>
        <w:rPr>
          <w:rFonts w:eastAsia="Browallia New"/>
          <w:b/>
          <w:bCs/>
        </w:rPr>
      </w:pPr>
      <w:bookmarkStart w:id="76" w:name="_Toc125035651"/>
      <w:r>
        <w:br w:type="page"/>
      </w:r>
    </w:p>
    <w:p w14:paraId="6006C23A" w14:textId="3FF5FB7F" w:rsidR="00D5490E" w:rsidRPr="00803BE3" w:rsidRDefault="00D5490E" w:rsidP="00CA5F54">
      <w:pPr>
        <w:pStyle w:val="Heading3"/>
        <w:spacing w:before="0" w:after="120" w:line="240" w:lineRule="auto"/>
        <w:rPr>
          <w:cs/>
        </w:rPr>
      </w:pPr>
      <w:r w:rsidRPr="00803BE3">
        <w:t>6</w:t>
      </w:r>
      <w:r w:rsidRPr="00803BE3">
        <w:rPr>
          <w:cs/>
        </w:rPr>
        <w:t>.</w:t>
      </w:r>
      <w:r w:rsidR="00FE1C73" w:rsidRPr="00803BE3">
        <w:t xml:space="preserve">2 </w:t>
      </w:r>
      <w:r w:rsidR="0002179E" w:rsidRPr="00803BE3">
        <w:t xml:space="preserve">Interest </w:t>
      </w:r>
      <w:r w:rsidRPr="00803BE3">
        <w:t>Reference</w:t>
      </w:r>
      <w:r w:rsidR="0057114C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</w:t>
      </w:r>
      <w:r w:rsidR="0057114C" w:rsidRPr="00803BE3">
        <w:t>R</w:t>
      </w:r>
      <w:r w:rsidR="0057114C" w:rsidRPr="00803BE3">
        <w:rPr>
          <w:cs/>
        </w:rPr>
        <w:t>)</w:t>
      </w:r>
      <w:bookmarkEnd w:id="76"/>
    </w:p>
    <w:p w14:paraId="09EBEC3A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B121BD1" w14:textId="77777777" w:rsidR="00601166" w:rsidRPr="00B742BC" w:rsidRDefault="00601166" w:rsidP="00601166">
      <w:pPr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C25A72" w:rsidRPr="00B742BC" w14:paraId="502DA01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C1DEA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88813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C07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0A2C5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F7B695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850A8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F24B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845ED52" w14:textId="063E063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DAE3B80" w14:textId="0D06CB7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0B68DCAE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</w:tcPr>
          <w:p w14:paraId="0163D00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92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D2F5F9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D7260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7ECC2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0E5E4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E13B9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B9796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516D9F4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5842D13" w14:textId="72C9522F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AC21A4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76F0A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C29B6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6" w:type="pct"/>
            <w:vMerge/>
            <w:tcBorders>
              <w:left w:val="single" w:sz="4" w:space="0" w:color="002060"/>
            </w:tcBorders>
          </w:tcPr>
          <w:p w14:paraId="08D9178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C1FD15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0E6C6F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CD8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BCE1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211F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D4FD6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09759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F0E5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9934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6CE8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01989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BADDB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D78BC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top w:val="single" w:sz="12" w:space="0" w:color="003865"/>
              <w:left w:val="single" w:sz="4" w:space="0" w:color="002060"/>
            </w:tcBorders>
          </w:tcPr>
          <w:p w14:paraId="1519DC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80E11D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AE8BD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42366D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D157C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57641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A7BBC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DB4052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3F55C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6CA211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3641D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CD00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8EC8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BD135D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59CB66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400A1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ECF342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1E10AE3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0F812C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F528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2DBE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01FC63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03C329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6D8F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623B7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332CDB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09897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EC753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95A035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824170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CEC44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34CC80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A2DF0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520C1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A7C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1DADB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9D33B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1D6F52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3E8715E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5F549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3D2EB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36517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0BDF148D" w14:textId="60238A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83C2FE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951F8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2E7FE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27AA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CDB9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10F0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EDAE9B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0504C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381423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0D729F9" w14:textId="0C1A814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972336A" w14:textId="278DF5C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2B2A05" w14:textId="68A1F05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F7EAB6" w14:textId="4E95EC95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0F453B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2B8C1A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059E9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3AA19DC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Tenor of Reference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2EF1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00024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63EA0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151982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804E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9500F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F6D2974" w14:textId="7D782E9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9DC4B51" w14:textId="2B97E6A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4225CA" w14:textId="600E9C8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B0752D" w14:textId="6FDF2EAD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0B8BFB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EDF941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AA7B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51480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Tenor of Reference Rate Term Unit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44FC8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99760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52BF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96834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3640E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40A1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AE34AED" w14:textId="5BED1C5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BE3FA4" w14:textId="1DB5A0F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C2C60" w14:textId="0FBE970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5F48BF" w14:textId="4F58764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  <w:bottom w:val="single" w:sz="12" w:space="0" w:color="002060"/>
            </w:tcBorders>
          </w:tcPr>
          <w:p w14:paraId="1D76BA8E" w14:textId="06A0513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95772C" w14:textId="77777777" w:rsidR="004A3C0C" w:rsidRPr="00803BE3" w:rsidRDefault="004A3C0C" w:rsidP="00373AAC">
      <w:pPr>
        <w:spacing w:after="120" w:line="240" w:lineRule="auto"/>
        <w:rPr>
          <w:b/>
          <w:bCs/>
        </w:rPr>
      </w:pPr>
    </w:p>
    <w:p w14:paraId="59BAA0A9" w14:textId="6523A18C" w:rsidR="00D5490E" w:rsidRPr="00803BE3" w:rsidRDefault="00D5490E" w:rsidP="00CA5F54">
      <w:pPr>
        <w:pStyle w:val="Heading3"/>
        <w:spacing w:before="0" w:after="120" w:line="240" w:lineRule="auto"/>
      </w:pPr>
      <w:bookmarkStart w:id="77" w:name="_Toc125035652"/>
      <w:r w:rsidRPr="00803BE3">
        <w:t>6</w:t>
      </w:r>
      <w:r w:rsidRPr="00803BE3">
        <w:rPr>
          <w:cs/>
        </w:rPr>
        <w:t>.</w:t>
      </w:r>
      <w:r w:rsidR="00FE1C73" w:rsidRPr="00803BE3">
        <w:t>3</w:t>
      </w:r>
      <w:r w:rsidRPr="00803BE3">
        <w:rPr>
          <w:cs/>
        </w:rPr>
        <w:t xml:space="preserve"> </w:t>
      </w:r>
      <w:r w:rsidR="0002179E" w:rsidRPr="00803BE3">
        <w:t xml:space="preserve">Interest </w:t>
      </w:r>
      <w:r w:rsidRPr="00803BE3">
        <w:t>Reference Value</w:t>
      </w:r>
      <w:r w:rsidR="006A39C4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INTR</w:t>
      </w:r>
      <w:r w:rsidR="006A39C4" w:rsidRPr="00803BE3">
        <w:t>V</w:t>
      </w:r>
      <w:r w:rsidR="006A39C4" w:rsidRPr="00803BE3">
        <w:rPr>
          <w:cs/>
        </w:rPr>
        <w:t>)</w:t>
      </w:r>
      <w:bookmarkEnd w:id="77"/>
    </w:p>
    <w:p w14:paraId="34BE3A77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E5F41A8" w14:textId="77777777" w:rsidR="00692287" w:rsidRPr="00B742BC" w:rsidRDefault="00692287" w:rsidP="00692287">
      <w:pPr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"/>
        <w:gridCol w:w="1514"/>
        <w:gridCol w:w="769"/>
        <w:gridCol w:w="335"/>
        <w:gridCol w:w="543"/>
        <w:gridCol w:w="430"/>
        <w:gridCol w:w="1034"/>
        <w:gridCol w:w="1523"/>
        <w:gridCol w:w="824"/>
        <w:gridCol w:w="300"/>
        <w:gridCol w:w="543"/>
        <w:gridCol w:w="430"/>
        <w:gridCol w:w="1518"/>
      </w:tblGrid>
      <w:tr w:rsidR="00C25A72" w:rsidRPr="00B742BC" w14:paraId="1CA46CEB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766C57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B139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0128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58E01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1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3E7B6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4084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2C5E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2227725" w14:textId="1C57C2F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2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F41714D" w14:textId="1A066876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6D5AD6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AF333F5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1D2DE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75A5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54F39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59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51F85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B054BA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AF55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7CCCB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4C7019E" w14:textId="5A7A581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195E2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E228CA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7BB02C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2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A22745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066AF0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top w:val="single" w:sz="12" w:space="0" w:color="003865"/>
              <w:right w:val="single" w:sz="4" w:space="0" w:color="002060"/>
            </w:tcBorders>
          </w:tcPr>
          <w:p w14:paraId="6E694D8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D05EC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D1DD2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1EE71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94D5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E78E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D1E18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C6ED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F80540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25522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CCD34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D1CDA5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top w:val="single" w:sz="12" w:space="0" w:color="003865"/>
              <w:left w:val="single" w:sz="4" w:space="0" w:color="002060"/>
            </w:tcBorders>
          </w:tcPr>
          <w:p w14:paraId="66CAE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33FBF4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4E54C75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2570A98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6E25689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2C2AC8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0063F0F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15205308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41E13D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0EB7D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53B2A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09DED0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43F1CE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E83B62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0DF035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6D9ED86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4F9A686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71A40E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3DC107F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315ADE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060D29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1FBDF5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76B400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727668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39C86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66F221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1F529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6536638B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7295C6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5F16C0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217A33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824FE8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Rate Id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6E44647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50CE2B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059500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D5F06F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519BDC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365C92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52E2A3AD" w14:textId="1686175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5BADFAC3" w14:textId="586785D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3C79FFA7" w14:textId="0ACF93D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F518A54" w14:textId="22F77852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6634782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267A5F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bottom w:val="single" w:sz="12" w:space="0" w:color="002060"/>
              <w:right w:val="single" w:sz="4" w:space="0" w:color="002060"/>
            </w:tcBorders>
          </w:tcPr>
          <w:p w14:paraId="19C8DF9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3688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Rate</w:t>
            </w:r>
          </w:p>
        </w:tc>
        <w:tc>
          <w:tcPr>
            <w:tcW w:w="3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BF4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8CCD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C78D1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BD8C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386A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5744B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9F4030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1245E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89C9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AB86C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  <w:bottom w:val="single" w:sz="12" w:space="0" w:color="002060"/>
            </w:tcBorders>
          </w:tcPr>
          <w:p w14:paraId="0E5F205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567C60" w14:textId="77777777" w:rsidR="00692287" w:rsidRPr="00B742BC" w:rsidRDefault="00692287" w:rsidP="00692287">
      <w:pPr>
        <w:spacing w:after="120" w:line="240" w:lineRule="auto"/>
        <w:rPr>
          <w:b/>
          <w:bCs/>
        </w:rPr>
      </w:pPr>
    </w:p>
    <w:p w14:paraId="17525262" w14:textId="78D024E4" w:rsidR="007238E1" w:rsidRPr="00803BE3" w:rsidRDefault="00F72A36" w:rsidP="00373AAC">
      <w:pPr>
        <w:pStyle w:val="ListParagraph"/>
        <w:spacing w:after="120" w:line="240" w:lineRule="auto"/>
        <w:contextualSpacing w:val="0"/>
      </w:pPr>
      <w:r w:rsidRPr="00803BE3">
        <w:rPr>
          <w:cs/>
        </w:rPr>
        <w:t xml:space="preserve"> </w:t>
      </w:r>
    </w:p>
    <w:p w14:paraId="441D265E" w14:textId="77777777" w:rsidR="00F15EE6" w:rsidRPr="00803BE3" w:rsidRDefault="00F15EE6" w:rsidP="00373AAC">
      <w:pPr>
        <w:spacing w:line="240" w:lineRule="auto"/>
        <w:rPr>
          <w:rFonts w:eastAsia="BrowalliaUPC"/>
          <w:b/>
          <w:bCs/>
        </w:rPr>
      </w:pPr>
      <w:bookmarkStart w:id="78" w:name="_Toc61631372"/>
      <w:bookmarkStart w:id="79" w:name="_Toc61631373"/>
      <w:r w:rsidRPr="00803BE3">
        <w:rPr>
          <w:cs/>
        </w:rPr>
        <w:br w:type="page"/>
      </w:r>
    </w:p>
    <w:p w14:paraId="539F477D" w14:textId="0F7C779A" w:rsidR="00397A17" w:rsidRPr="00803BE3" w:rsidRDefault="004C69D2" w:rsidP="00C330A8">
      <w:pPr>
        <w:pStyle w:val="Heading2"/>
        <w:spacing w:before="0" w:after="120" w:line="240" w:lineRule="auto"/>
        <w:ind w:left="284" w:hanging="284"/>
      </w:pPr>
      <w:bookmarkStart w:id="80" w:name="_Toc125035653"/>
      <w:r w:rsidRPr="00803BE3">
        <w:t xml:space="preserve">Credit </w:t>
      </w:r>
      <w:r w:rsidR="00397A17" w:rsidRPr="00803BE3">
        <w:t>Movement</w:t>
      </w:r>
      <w:bookmarkEnd w:id="78"/>
      <w:bookmarkEnd w:id="80"/>
    </w:p>
    <w:p w14:paraId="4A9D742D" w14:textId="7670B6E9" w:rsidR="00E54364" w:rsidRPr="00803BE3" w:rsidRDefault="00E54364" w:rsidP="00E54364">
      <w:pPr>
        <w:pStyle w:val="Heading3"/>
        <w:spacing w:before="0" w:after="120" w:line="240" w:lineRule="auto"/>
      </w:pPr>
      <w:bookmarkStart w:id="81" w:name="_Toc125035654"/>
      <w:bookmarkStart w:id="82" w:name="_Toc61631374"/>
      <w:r w:rsidRPr="00803BE3">
        <w:t>7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="004C69D2" w:rsidRPr="00803BE3">
        <w:t>Outstanding</w:t>
      </w:r>
      <w:r w:rsidR="005E0BCF" w:rsidRPr="00803BE3">
        <w:t xml:space="preserve"> Monthly </w:t>
      </w:r>
      <w:r w:rsidRPr="00803BE3">
        <w:rPr>
          <w:cs/>
        </w:rPr>
        <w:t>(</w:t>
      </w:r>
      <w:r w:rsidR="005E0BCF" w:rsidRPr="00803BE3">
        <w:t>DER_</w:t>
      </w:r>
      <w:r w:rsidR="004C69D2" w:rsidRPr="00803BE3">
        <w:t>OTD</w:t>
      </w:r>
      <w:r w:rsidR="00E74CB7" w:rsidRPr="00803BE3">
        <w:t>M</w:t>
      </w:r>
      <w:r w:rsidRPr="00803BE3">
        <w:rPr>
          <w:cs/>
        </w:rPr>
        <w:t>)</w:t>
      </w:r>
      <w:bookmarkEnd w:id="81"/>
    </w:p>
    <w:p w14:paraId="46709AFD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5437649" w14:textId="77777777" w:rsidR="00BD23ED" w:rsidRPr="00B742BC" w:rsidRDefault="00BD23ED" w:rsidP="00BD23E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1484"/>
        <w:gridCol w:w="724"/>
        <w:gridCol w:w="281"/>
        <w:gridCol w:w="494"/>
        <w:gridCol w:w="378"/>
        <w:gridCol w:w="1489"/>
        <w:gridCol w:w="1576"/>
        <w:gridCol w:w="780"/>
        <w:gridCol w:w="246"/>
        <w:gridCol w:w="494"/>
        <w:gridCol w:w="378"/>
        <w:gridCol w:w="1489"/>
      </w:tblGrid>
      <w:tr w:rsidR="00C25A72" w:rsidRPr="00B742BC" w14:paraId="5D88F8EC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81D845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6A01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C0B3B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BBAB3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4931D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D8AC2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522EF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CDF78F2" w14:textId="12CC121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42F8186" w14:textId="6F8EC5E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A224699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AC270B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A12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461F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660F1B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C8F43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2918BE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A701D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FA1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CE29AAB" w14:textId="62F2857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C5441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DD77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20FD46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A1540D" w14:textId="77777777" w:rsidR="00C25A72" w:rsidRPr="00B742BC" w:rsidRDefault="00C25A72" w:rsidP="00C2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E10DE0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4FFB272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1B1A7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3A37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4D32204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70C67A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F07BA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4B2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663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A1A3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2A16883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7555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6CDB7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top w:val="single" w:sz="12" w:space="0" w:color="003865"/>
              <w:left w:val="single" w:sz="4" w:space="0" w:color="002060"/>
            </w:tcBorders>
          </w:tcPr>
          <w:p w14:paraId="402CB4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DB98C8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21B45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01132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BC9D0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14E150F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2EAF98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B7390ED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B8BA8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D08B0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6672F0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270E2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BD247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BADD6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4B8B9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4E12FC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251ECB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BF30D1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64AC2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21798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3F74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6156C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24AF57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B6F8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67F10E" w14:textId="20F16C1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97ACE3" w14:textId="4B4B405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D02B40" w14:textId="6AF81BB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18053A" w14:textId="3323441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68D46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3A154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F316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1B8B5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629D8D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71741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7FA67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21223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2A06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5A4F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DA41CAC" w14:textId="273C88F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ECC38F" w14:textId="098DFD5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170CF5" w14:textId="26FB162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58DBD5" w14:textId="7AFBBFD4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BF6697F" w14:textId="68CC26D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C7D854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A4F7DF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69F5A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Asset and Contingent Class Reason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4D58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45BE6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AD9C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2B9F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B56A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5C4E4F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90670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CCE06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C9314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7509B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301F0BF" w14:textId="585E179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CE3D2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66E25D1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AADC8F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803D0A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56842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C08C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EA1C6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4FCA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20DCF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CAE8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24808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76D3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A6240E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5C1D326" w14:textId="2CBC8CE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8C1947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0C238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2BB0A1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Outstanding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C7FFD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24B1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CB048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7A702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22EA8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04C4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8FE99F4" w14:textId="4611543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65094C" w14:textId="6E5B77D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22726A" w14:textId="4263164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8C2320" w14:textId="58760322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2C5B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463F41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690AA0" w14:textId="77777777" w:rsidR="00C25A72" w:rsidRPr="00B742BC" w:rsidRDefault="00C25A72" w:rsidP="00C25A72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9C93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895946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D6BD04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22BE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E0611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F98D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5BD8D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3068F0" w14:textId="3D0718F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C294982" w14:textId="35357FE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67CCFE" w14:textId="2CE52AF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3251F2A" w14:textId="2E55112A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22945B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90F7E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98E1B1" w14:textId="77777777" w:rsidR="00C25A72" w:rsidRPr="00B742BC" w:rsidRDefault="00C25A72" w:rsidP="00C25A72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916FF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Equivalent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24233B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C7BA1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3AFBC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DA62C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30B4EF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E06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362247" w14:textId="69A4319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CD9D7C" w14:textId="49A8BE9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F97E1" w14:textId="684567B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1290FD" w14:textId="5455525C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6513C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A8EFD69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8286C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B7A16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Accrued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5CF56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27C83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37CCF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2BF701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3C9B1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117A9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CFCC3A" w14:textId="5730985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5DAB6A5" w14:textId="3AD9F8F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9DAF29" w14:textId="575A361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557BDB" w14:textId="5B0E86E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7D50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DDD829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A9C791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DD456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Accrued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6BD9F6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97D6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312A80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C4C27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6583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648D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63ACAE" w14:textId="522E03B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479466" w14:textId="3F1E3BF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E85387" w14:textId="4E724A9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D3AFBA" w14:textId="027C5B4A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D097B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A0454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BA5B1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4452B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Undue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A9F0E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8BB25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44DC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DBD0C8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7E53E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ADF11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C07956B" w14:textId="0F7817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FBDFF9" w14:textId="3EA65E2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CC0C7A" w14:textId="0B8D168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0786EE" w14:textId="4A50745E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CD00D7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15A484C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8E6220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8573B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Contractual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8C71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D87C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2635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E9BA8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A6BA5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B46A27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262147" w14:textId="3936677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EDDF8D" w14:textId="5B71FAB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7EBDA2" w14:textId="0CED53A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E3C4D56" w14:textId="1A30250D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A6FE2B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898BF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F946B11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BDC54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Current Effective Interest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AC20F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798E0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4B7F4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5DEE7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91AC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8585F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370567B" w14:textId="582C111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7B25DB1" w14:textId="723AE33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0C0FAD5" w14:textId="614A160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63ABAC" w14:textId="772BAAF3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8BDCD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358F71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CC770C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DFFF7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FB96D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7A336E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7D452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D2ED3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E24C9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9A103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1EFCCD" w14:textId="22CA054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D4F614" w14:textId="69A2BA1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0F11A2F" w14:textId="797DC95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8655E7" w14:textId="2D999F3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89A52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504D66F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0B836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BC9E5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1287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E35B1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293A3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AA71A5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9D6ACD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BB1B5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8D0A4E" w14:textId="52BFFA2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D11027" w14:textId="6E872C6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657C63" w14:textId="4C40D7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61C219" w14:textId="3B3A7254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46014A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377D43E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A327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F352E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540E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CDAC3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A544EB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5D683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73479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A8D53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D5B0CC" w14:textId="2094948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EC7893" w14:textId="174DD94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DA599F" w14:textId="565F0BA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AD07C6" w14:textId="29EBCE8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40FF6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8930B41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716369A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A3970E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Suspended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8AC7E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C6F340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2B65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E5B13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ECC76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F95EC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B66F68" w14:textId="73C59BD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DCC492" w14:textId="25E5965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6DDC13" w14:textId="2222A37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A07FDE" w14:textId="7F134A9F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75665F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CB8391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2371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6C691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ACB65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0F57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FAC0E7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B4958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8D8ED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5194D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86E4F0" w14:textId="1634A51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5A14B4" w14:textId="157BDCE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2C264E" w14:textId="51DB560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20744F" w14:textId="7F5A20B9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51AB5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EEF381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272E44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CAC1EC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24BD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80636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718A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CC9302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D49C49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081FC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B751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FB24D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5C56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7F75B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7D419D1" w14:textId="7CAF4A6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BDB4C6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A46FF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0D31F7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E6A47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5573E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4C94C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7F455A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87E7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FD56DE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E638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112FA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5F09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ED94B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B703C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B0FD2F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70E5FF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D842C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B46C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A7ED5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4821E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48A355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AED1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AC56C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8A6CA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7761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ED257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C31A9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FE04D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4F3E62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1E0D2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0EB517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EA0C98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5EFEB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5F0D7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595988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7085E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2DE6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F10F94" w14:textId="6A2B691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EF4807" w14:textId="77AE060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AB1547" w14:textId="3A62B45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5C0B60" w14:textId="6BC6882A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A2D3F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5D4E10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8" w:space="0" w:color="002060"/>
              <w:right w:val="single" w:sz="4" w:space="0" w:color="002060"/>
            </w:tcBorders>
          </w:tcPr>
          <w:p w14:paraId="2BD1E0A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4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DA449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2961E0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40ABE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B3615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4E2064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E17339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2346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5F24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3F8AA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35BE2F0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C1EF93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  <w:bottom w:val="single" w:sz="8" w:space="0" w:color="002060"/>
            </w:tcBorders>
          </w:tcPr>
          <w:p w14:paraId="2B4C36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C03620" w14:textId="765AD41F" w:rsidR="00DD4688" w:rsidRPr="00803BE3" w:rsidRDefault="00DD4688">
      <w:pPr>
        <w:rPr>
          <w:b/>
          <w:bCs/>
        </w:rPr>
      </w:pPr>
    </w:p>
    <w:p w14:paraId="0858D1FF" w14:textId="6C4CADDC" w:rsidR="004A08E9" w:rsidRPr="00803BE3" w:rsidRDefault="004A08E9" w:rsidP="004A08E9">
      <w:pPr>
        <w:pStyle w:val="Heading3"/>
        <w:spacing w:before="0" w:after="120" w:line="240" w:lineRule="auto"/>
      </w:pPr>
      <w:bookmarkStart w:id="83" w:name="_Toc125035655"/>
      <w:r w:rsidRPr="00803BE3">
        <w:t>7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Expected Credit Loss Detail</w:t>
      </w:r>
      <w:r w:rsidR="00AF2BDB" w:rsidRPr="00803BE3">
        <w:t>s</w:t>
      </w:r>
      <w:r w:rsidRPr="00803BE3">
        <w:t xml:space="preserve"> </w:t>
      </w:r>
      <w:r w:rsidRPr="00803BE3">
        <w:rPr>
          <w:cs/>
        </w:rPr>
        <w:t>(</w:t>
      </w:r>
      <w:r w:rsidRPr="00803BE3">
        <w:t>DER_ECLD</w:t>
      </w:r>
      <w:r w:rsidRPr="00803BE3">
        <w:rPr>
          <w:cs/>
        </w:rPr>
        <w:t>)</w:t>
      </w:r>
      <w:bookmarkEnd w:id="83"/>
    </w:p>
    <w:p w14:paraId="5C8C67CC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19C6BA1" w14:textId="37FC5ED7" w:rsidR="00120A3E" w:rsidRPr="00803BE3" w:rsidRDefault="00120A3E" w:rsidP="00DD260D">
      <w:pPr>
        <w:spacing w:after="120" w:line="240" w:lineRule="auto"/>
        <w:rPr>
          <w:color w:val="FF0000"/>
        </w:rPr>
      </w:pPr>
    </w:p>
    <w:p w14:paraId="24F61462" w14:textId="6D9C309C" w:rsidR="005C15A6" w:rsidRPr="00803BE3" w:rsidRDefault="005C15A6" w:rsidP="005C15A6">
      <w:pPr>
        <w:pStyle w:val="Heading3"/>
        <w:spacing w:before="0" w:after="120" w:line="240" w:lineRule="auto"/>
      </w:pPr>
      <w:bookmarkStart w:id="84" w:name="_Toc125035656"/>
      <w:r w:rsidRPr="00803BE3">
        <w:t>7</w:t>
      </w:r>
      <w:r w:rsidRPr="00803BE3">
        <w:rPr>
          <w:cs/>
        </w:rPr>
        <w:t>.</w:t>
      </w:r>
      <w:r w:rsidR="002E7C39" w:rsidRPr="00803BE3">
        <w:t>3</w:t>
      </w:r>
      <w:r w:rsidRPr="00803BE3">
        <w:rPr>
          <w:cs/>
        </w:rPr>
        <w:t xml:space="preserve"> </w:t>
      </w:r>
      <w:r w:rsidRPr="00803BE3">
        <w:t xml:space="preserve">Credit Line </w:t>
      </w:r>
      <w:r w:rsidR="002E7C39" w:rsidRPr="00803BE3">
        <w:t>Availability</w:t>
      </w:r>
      <w:r w:rsidRPr="00803BE3">
        <w:rPr>
          <w:cs/>
        </w:rPr>
        <w:t xml:space="preserve"> (</w:t>
      </w:r>
      <w:r w:rsidRPr="00803BE3">
        <w:t>DER_</w:t>
      </w:r>
      <w:r w:rsidR="002E7C39" w:rsidRPr="00803BE3">
        <w:t>CLA</w:t>
      </w:r>
      <w:r w:rsidRPr="00803BE3">
        <w:rPr>
          <w:cs/>
        </w:rPr>
        <w:t>)</w:t>
      </w:r>
      <w:bookmarkEnd w:id="84"/>
    </w:p>
    <w:p w14:paraId="1176DF45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21F686D" w14:textId="18600B99" w:rsidR="002E39BE" w:rsidRPr="00803BE3" w:rsidRDefault="002E39BE">
      <w:pPr>
        <w:rPr>
          <w:b/>
          <w:bCs/>
          <w:cs/>
        </w:rPr>
      </w:pPr>
    </w:p>
    <w:p w14:paraId="7121DD6F" w14:textId="4C548C11" w:rsidR="00E54364" w:rsidRPr="00803BE3" w:rsidRDefault="00E54364" w:rsidP="00E54364">
      <w:pPr>
        <w:pStyle w:val="Heading3"/>
        <w:spacing w:before="0" w:after="120" w:line="240" w:lineRule="auto"/>
      </w:pPr>
      <w:bookmarkStart w:id="85" w:name="_Toc125035657"/>
      <w:r w:rsidRPr="00803BE3">
        <w:t>7</w:t>
      </w:r>
      <w:r w:rsidRPr="00803BE3">
        <w:rPr>
          <w:cs/>
        </w:rPr>
        <w:t>.</w:t>
      </w:r>
      <w:r w:rsidR="00627169" w:rsidRPr="00803BE3">
        <w:t>4</w:t>
      </w:r>
      <w:r w:rsidRPr="00803BE3">
        <w:rPr>
          <w:cs/>
        </w:rPr>
        <w:t xml:space="preserve"> </w:t>
      </w:r>
      <w:r w:rsidRPr="00803BE3">
        <w:t>Outstanding</w:t>
      </w:r>
      <w:r w:rsidRPr="00803BE3">
        <w:rPr>
          <w:cs/>
        </w:rPr>
        <w:t xml:space="preserve"> </w:t>
      </w:r>
      <w:r w:rsidRPr="00803BE3">
        <w:t>Daily</w:t>
      </w:r>
      <w:r w:rsidRPr="00803BE3">
        <w:rPr>
          <w:cs/>
        </w:rPr>
        <w:t xml:space="preserve"> (</w:t>
      </w:r>
      <w:r w:rsidRPr="00803BE3">
        <w:t>DER_OTDD</w:t>
      </w:r>
      <w:r w:rsidRPr="00803BE3">
        <w:rPr>
          <w:cs/>
        </w:rPr>
        <w:t>)</w:t>
      </w:r>
      <w:bookmarkEnd w:id="85"/>
    </w:p>
    <w:p w14:paraId="6FEABFFB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E558B72" w14:textId="0C121676" w:rsidR="000E05BE" w:rsidRPr="00B742BC" w:rsidRDefault="000E05BE" w:rsidP="000E05B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AD123B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1600"/>
        <w:gridCol w:w="809"/>
        <w:gridCol w:w="349"/>
        <w:gridCol w:w="449"/>
        <w:gridCol w:w="1605"/>
        <w:gridCol w:w="1696"/>
        <w:gridCol w:w="868"/>
        <w:gridCol w:w="311"/>
        <w:gridCol w:w="449"/>
        <w:gridCol w:w="1605"/>
      </w:tblGrid>
      <w:tr w:rsidR="00C25A72" w:rsidRPr="00B742BC" w14:paraId="4714CCD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2D3703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441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E1DC1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3C45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D4358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A19A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ABAC9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207F4CA" w14:textId="5C4C86D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4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646D98C" w14:textId="23AD6B4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C703DAD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4032D0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42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8E3F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80533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046EE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1F16D7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1BC133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3B02E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EAEF12" w14:textId="5C93403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E264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2CB581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E3BEF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3D1C27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8FAE2E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E7A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16F2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6BD7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37B107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F3DD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4576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D327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9FA8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1F775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top w:val="single" w:sz="12" w:space="0" w:color="003865"/>
              <w:left w:val="single" w:sz="4" w:space="0" w:color="002060"/>
            </w:tcBorders>
          </w:tcPr>
          <w:p w14:paraId="653315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753EEE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1D33A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685470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766E1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6A10E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16DEF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73441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50771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98CE6B7" w14:textId="59D32AE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7BFCDB" w14:textId="3EAEFAA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A03980" w14:textId="0C6FF8F8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5CA92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DF2393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00C64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0AC3214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E177E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C135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2A86A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37CDDD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857F9F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F5E09A" w14:textId="396869A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872592" w14:textId="320960D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FD7BE2" w14:textId="10CCAE02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1486442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E4875A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8A5FD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678B28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95D5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1D63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7BEE5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7269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6415A7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437A7B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29412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B5B881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11741B50" w14:textId="75AAA31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854C3F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CD633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4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90F8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A02E8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25E7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34E01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8688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290F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77711">
              <w:t>Number</w:t>
            </w:r>
            <w:r w:rsidRPr="00D77711">
              <w:rPr>
                <w:cs/>
              </w:rPr>
              <w:t>(</w:t>
            </w:r>
            <w:proofErr w:type="gramEnd"/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D89E3" w14:textId="4EF1F65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51194E" w14:textId="66DE9F0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297F9" w14:textId="10C9C2BC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  <w:bottom w:val="single" w:sz="12" w:space="0" w:color="002060"/>
            </w:tcBorders>
          </w:tcPr>
          <w:p w14:paraId="46DD06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EE4394" w14:textId="77777777" w:rsidR="000E05BE" w:rsidRPr="00B742BC" w:rsidRDefault="000E05BE" w:rsidP="000E05B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DA359BD" w14:textId="77777777" w:rsidR="000E05BE" w:rsidRPr="00B742BC" w:rsidRDefault="000E05BE" w:rsidP="000E05B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21F52E3" w14:textId="45E6D6E2" w:rsidR="0018449C" w:rsidRPr="00803BE3" w:rsidRDefault="0018449C" w:rsidP="00CA5F54">
      <w:pPr>
        <w:pStyle w:val="Heading3"/>
        <w:spacing w:before="0" w:after="120" w:line="240" w:lineRule="auto"/>
        <w:rPr>
          <w:cs/>
        </w:rPr>
      </w:pPr>
      <w:bookmarkStart w:id="86" w:name="_Toc125035658"/>
      <w:r w:rsidRPr="00803BE3">
        <w:t>7</w:t>
      </w:r>
      <w:r w:rsidRPr="00803BE3">
        <w:rPr>
          <w:cs/>
        </w:rPr>
        <w:t>.</w:t>
      </w:r>
      <w:r w:rsidR="00627169" w:rsidRPr="00803BE3">
        <w:t>5</w:t>
      </w:r>
      <w:r w:rsidRPr="00803BE3">
        <w:rPr>
          <w:cs/>
        </w:rPr>
        <w:t xml:space="preserve"> </w:t>
      </w:r>
      <w:r w:rsidRPr="00803BE3">
        <w:t>Aggregated Flow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</w:t>
      </w:r>
      <w:r w:rsidR="00825ED8" w:rsidRPr="00803BE3">
        <w:t>G</w:t>
      </w:r>
      <w:r w:rsidRPr="00803BE3">
        <w:t>F</w:t>
      </w:r>
      <w:r w:rsidRPr="00803BE3">
        <w:rPr>
          <w:cs/>
        </w:rPr>
        <w:t>)</w:t>
      </w:r>
      <w:bookmarkEnd w:id="82"/>
      <w:bookmarkEnd w:id="86"/>
    </w:p>
    <w:p w14:paraId="7EF10376" w14:textId="55EC4E17" w:rsidR="0018449C" w:rsidRPr="00803BE3" w:rsidRDefault="009B29FF" w:rsidP="00F870C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36E23" w14:textId="77777777" w:rsidR="009B29FF" w:rsidRPr="00803BE3" w:rsidRDefault="009B29FF" w:rsidP="00373AAC">
      <w:pPr>
        <w:spacing w:line="240" w:lineRule="auto"/>
      </w:pPr>
    </w:p>
    <w:p w14:paraId="19200C08" w14:textId="139EFF0E" w:rsidR="00E54364" w:rsidRPr="00803BE3" w:rsidRDefault="00E54364" w:rsidP="00E54364">
      <w:pPr>
        <w:pStyle w:val="Heading3"/>
        <w:spacing w:after="120" w:line="240" w:lineRule="auto"/>
      </w:pPr>
      <w:bookmarkStart w:id="87" w:name="_Toc125035659"/>
      <w:r w:rsidRPr="00803BE3">
        <w:t>7</w:t>
      </w:r>
      <w:r w:rsidRPr="00803BE3">
        <w:rPr>
          <w:cs/>
        </w:rPr>
        <w:t>.</w:t>
      </w:r>
      <w:r w:rsidR="00627169" w:rsidRPr="00803BE3">
        <w:t>6</w:t>
      </w:r>
      <w:r w:rsidRPr="00803BE3">
        <w:rPr>
          <w:cs/>
        </w:rPr>
        <w:t xml:space="preserve"> </w:t>
      </w:r>
      <w:r w:rsidRPr="00803BE3">
        <w:t xml:space="preserve">Transaction Flow </w:t>
      </w:r>
      <w:r w:rsidRPr="00803BE3">
        <w:rPr>
          <w:cs/>
        </w:rPr>
        <w:t>(</w:t>
      </w:r>
      <w:r w:rsidRPr="00803BE3">
        <w:t>DER_TXF</w:t>
      </w:r>
      <w:r w:rsidRPr="00803BE3">
        <w:rPr>
          <w:cs/>
        </w:rPr>
        <w:t>)</w:t>
      </w:r>
      <w:bookmarkEnd w:id="87"/>
    </w:p>
    <w:p w14:paraId="55EBD4D0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2906F76" w14:textId="77777777" w:rsidR="009B29FF" w:rsidRPr="00803BE3" w:rsidRDefault="009B29FF">
      <w:pPr>
        <w:rPr>
          <w:b/>
          <w:bCs/>
        </w:rPr>
      </w:pPr>
    </w:p>
    <w:p w14:paraId="22ED397E" w14:textId="1A9384D6" w:rsidR="00E54364" w:rsidRPr="00803BE3" w:rsidRDefault="00E54364" w:rsidP="00E54364">
      <w:pPr>
        <w:pStyle w:val="Heading3"/>
        <w:spacing w:before="0" w:after="120" w:line="240" w:lineRule="auto"/>
      </w:pPr>
      <w:bookmarkStart w:id="88" w:name="_Toc125035660"/>
      <w:r w:rsidRPr="00803BE3">
        <w:t>7</w:t>
      </w:r>
      <w:r w:rsidRPr="00803BE3">
        <w:rPr>
          <w:cs/>
        </w:rPr>
        <w:t>.</w:t>
      </w:r>
      <w:r w:rsidR="00266489" w:rsidRPr="00803BE3">
        <w:t>7</w:t>
      </w:r>
      <w:r w:rsidR="00485EA3" w:rsidRPr="00803BE3">
        <w:rPr>
          <w:cs/>
        </w:rPr>
        <w:t xml:space="preserve"> </w:t>
      </w:r>
      <w:r w:rsidR="00683511" w:rsidRPr="00803BE3">
        <w:t xml:space="preserve">Related Loan or Investment </w:t>
      </w:r>
      <w:r w:rsidRPr="00803BE3">
        <w:rPr>
          <w:cs/>
        </w:rPr>
        <w:t>(</w:t>
      </w:r>
      <w:r w:rsidR="00485EA3" w:rsidRPr="00803BE3">
        <w:t>DER_</w:t>
      </w:r>
      <w:r w:rsidR="00266489" w:rsidRPr="00803BE3">
        <w:t>RLI</w:t>
      </w:r>
      <w:r w:rsidR="00266489" w:rsidRPr="00803BE3">
        <w:rPr>
          <w:cs/>
        </w:rPr>
        <w:t>)</w:t>
      </w:r>
      <w:bookmarkEnd w:id="88"/>
    </w:p>
    <w:p w14:paraId="5C0B1BB3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917A2C4" w14:textId="77777777" w:rsidR="009B29FF" w:rsidRPr="00803BE3" w:rsidRDefault="009B29FF" w:rsidP="00266489">
      <w:pPr>
        <w:spacing w:after="120" w:line="240" w:lineRule="auto"/>
        <w:rPr>
          <w:b/>
          <w:bCs/>
        </w:rPr>
      </w:pPr>
    </w:p>
    <w:p w14:paraId="6DB808CB" w14:textId="692EAF06" w:rsidR="00F05302" w:rsidRPr="00803BE3" w:rsidRDefault="00F05302" w:rsidP="00F05302">
      <w:pPr>
        <w:pStyle w:val="Heading3"/>
        <w:spacing w:before="0" w:after="120" w:line="240" w:lineRule="auto"/>
      </w:pPr>
      <w:bookmarkStart w:id="89" w:name="_Toc125035661"/>
      <w:r w:rsidRPr="00803BE3">
        <w:t>7</w:t>
      </w:r>
      <w:r w:rsidRPr="00803BE3">
        <w:rPr>
          <w:cs/>
        </w:rPr>
        <w:t>.</w:t>
      </w:r>
      <w:r w:rsidR="00FF408F" w:rsidRPr="00803BE3">
        <w:t>8</w:t>
      </w:r>
      <w:r w:rsidRPr="00803BE3">
        <w:rPr>
          <w:cs/>
        </w:rPr>
        <w:t xml:space="preserve"> </w:t>
      </w:r>
      <w:r w:rsidR="001A4D74" w:rsidRPr="00803BE3">
        <w:t>BOT Reference Document</w:t>
      </w:r>
      <w:r w:rsidR="001A4D74" w:rsidRPr="00803BE3">
        <w:rPr>
          <w:cs/>
        </w:rPr>
        <w:t xml:space="preserve"> </w:t>
      </w:r>
      <w:r w:rsidRPr="00803BE3">
        <w:rPr>
          <w:cs/>
        </w:rPr>
        <w:t>(</w:t>
      </w:r>
      <w:r w:rsidRPr="00803BE3">
        <w:t>DER_</w:t>
      </w:r>
      <w:r w:rsidR="009A1163" w:rsidRPr="00803BE3">
        <w:t>BRD</w:t>
      </w:r>
      <w:r w:rsidRPr="00803BE3">
        <w:rPr>
          <w:cs/>
        </w:rPr>
        <w:t>)</w:t>
      </w:r>
      <w:bookmarkEnd w:id="89"/>
    </w:p>
    <w:p w14:paraId="1FC3CFFF" w14:textId="360F34F1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1A318D40" w14:textId="77777777" w:rsidR="009B29FF" w:rsidRPr="00803BE3" w:rsidRDefault="009B29FF" w:rsidP="009B29FF"/>
    <w:p w14:paraId="3BEEEDC2" w14:textId="349DA7BC" w:rsidR="005E7BFC" w:rsidRPr="00803BE3" w:rsidRDefault="005E7BFC" w:rsidP="005E7BFC">
      <w:pPr>
        <w:pStyle w:val="Heading3"/>
        <w:spacing w:before="0" w:after="120" w:line="240" w:lineRule="auto"/>
      </w:pPr>
      <w:bookmarkStart w:id="90" w:name="_Toc125035662"/>
      <w:r w:rsidRPr="00803BE3">
        <w:t>7</w:t>
      </w:r>
      <w:r w:rsidRPr="00803BE3">
        <w:rPr>
          <w:cs/>
        </w:rPr>
        <w:t>.</w:t>
      </w:r>
      <w:r w:rsidR="008073AE" w:rsidRPr="00803BE3">
        <w:t>9</w:t>
      </w:r>
      <w:r w:rsidRPr="00803BE3">
        <w:rPr>
          <w:cs/>
        </w:rPr>
        <w:t xml:space="preserve"> </w:t>
      </w:r>
      <w:r w:rsidR="00C45B62" w:rsidRPr="00803BE3">
        <w:t>Related Deposit Account</w:t>
      </w:r>
      <w:r w:rsidRPr="00803BE3">
        <w:rPr>
          <w:cs/>
        </w:rPr>
        <w:t xml:space="preserve"> (</w:t>
      </w:r>
      <w:r w:rsidRPr="00803BE3">
        <w:t>DER_</w:t>
      </w:r>
      <w:r w:rsidR="008073AE" w:rsidRPr="00803BE3">
        <w:t>RDA</w:t>
      </w:r>
      <w:r w:rsidRPr="00803BE3">
        <w:rPr>
          <w:cs/>
        </w:rPr>
        <w:t>)</w:t>
      </w:r>
      <w:bookmarkEnd w:id="90"/>
    </w:p>
    <w:p w14:paraId="4DC70942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CE312EC" w14:textId="77777777" w:rsidR="009B29FF" w:rsidRPr="00803BE3" w:rsidRDefault="009B29FF">
      <w:pPr>
        <w:rPr>
          <w:b/>
          <w:bCs/>
        </w:rPr>
      </w:pPr>
    </w:p>
    <w:p w14:paraId="2086699E" w14:textId="28627050" w:rsidR="00397A17" w:rsidRPr="00803BE3" w:rsidRDefault="00397A17" w:rsidP="00CA5F54">
      <w:pPr>
        <w:pStyle w:val="Heading3"/>
        <w:spacing w:before="0" w:after="120" w:line="240" w:lineRule="auto"/>
      </w:pPr>
      <w:bookmarkStart w:id="91" w:name="_Toc125035663"/>
      <w:r w:rsidRPr="00803BE3">
        <w:t>7</w:t>
      </w:r>
      <w:r w:rsidRPr="00803BE3">
        <w:rPr>
          <w:cs/>
        </w:rPr>
        <w:t>.</w:t>
      </w:r>
      <w:r w:rsidR="00EC1DCD" w:rsidRPr="00803BE3">
        <w:t>10</w:t>
      </w:r>
      <w:r w:rsidRPr="00803BE3">
        <w:rPr>
          <w:cs/>
        </w:rPr>
        <w:t xml:space="preserve"> </w:t>
      </w:r>
      <w:r w:rsidR="00485EA3" w:rsidRPr="00803BE3">
        <w:t xml:space="preserve">Credit Card Spending </w:t>
      </w:r>
      <w:r w:rsidRPr="00803BE3">
        <w:rPr>
          <w:cs/>
        </w:rPr>
        <w:t>(</w:t>
      </w:r>
      <w:r w:rsidR="00EF586F" w:rsidRPr="00803BE3">
        <w:t>DER_</w:t>
      </w:r>
      <w:r w:rsidR="00EC1DCD" w:rsidRPr="00803BE3">
        <w:t>CCSPD</w:t>
      </w:r>
      <w:r w:rsidRPr="00803BE3">
        <w:rPr>
          <w:cs/>
        </w:rPr>
        <w:t>)</w:t>
      </w:r>
      <w:bookmarkEnd w:id="79"/>
      <w:bookmarkEnd w:id="91"/>
    </w:p>
    <w:p w14:paraId="700ACC06" w14:textId="77777777" w:rsidR="005D1C23" w:rsidRPr="00803BE3" w:rsidRDefault="005D1C23" w:rsidP="005D1C2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AD792F5" w14:textId="6E5E3F03" w:rsidR="0084032E" w:rsidRPr="00803BE3" w:rsidRDefault="0084032E">
      <w:pPr>
        <w:rPr>
          <w:rFonts w:eastAsia="Browallia New"/>
          <w:b/>
          <w:bCs/>
        </w:rPr>
      </w:pPr>
    </w:p>
    <w:p w14:paraId="2DBAA42E" w14:textId="622CF6FC" w:rsidR="00E54364" w:rsidRPr="00803BE3" w:rsidRDefault="00E54364" w:rsidP="00E54364">
      <w:pPr>
        <w:pStyle w:val="Heading3"/>
        <w:spacing w:before="0" w:after="120" w:line="240" w:lineRule="auto"/>
      </w:pPr>
      <w:bookmarkStart w:id="92" w:name="_Toc125035664"/>
      <w:r w:rsidRPr="00803BE3">
        <w:t>7</w:t>
      </w:r>
      <w:r w:rsidR="009A0B89" w:rsidRPr="00803BE3">
        <w:rPr>
          <w:cs/>
        </w:rPr>
        <w:t>.</w:t>
      </w:r>
      <w:r w:rsidR="009A0B89" w:rsidRPr="00803BE3">
        <w:t>1</w:t>
      </w:r>
      <w:r w:rsidR="00EC1DCD" w:rsidRPr="00803BE3">
        <w:t>1</w:t>
      </w:r>
      <w:r w:rsidRPr="00803BE3">
        <w:rPr>
          <w:cs/>
        </w:rPr>
        <w:t xml:space="preserve"> </w:t>
      </w:r>
      <w:r w:rsidRPr="00803BE3">
        <w:t>Digital Loan Disbursement Flow</w:t>
      </w:r>
      <w:r w:rsidRPr="00803BE3">
        <w:rPr>
          <w:cs/>
        </w:rPr>
        <w:t xml:space="preserve"> (</w:t>
      </w:r>
      <w:r w:rsidRPr="00803BE3">
        <w:t>DER_DLDF</w:t>
      </w:r>
      <w:r w:rsidRPr="00803BE3">
        <w:rPr>
          <w:cs/>
        </w:rPr>
        <w:t>)</w:t>
      </w:r>
      <w:bookmarkEnd w:id="92"/>
    </w:p>
    <w:p w14:paraId="704E94F9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E9600FB" w14:textId="77777777" w:rsidR="00C9560D" w:rsidRPr="00803BE3" w:rsidRDefault="00C9560D">
      <w:pPr>
        <w:rPr>
          <w:rFonts w:eastAsia="Browallia New"/>
          <w:b/>
          <w:bCs/>
        </w:rPr>
      </w:pPr>
    </w:p>
    <w:p w14:paraId="21CCCD6B" w14:textId="1892A3E5" w:rsidR="005C18B8" w:rsidRPr="00803BE3" w:rsidRDefault="005C18B8" w:rsidP="005C18B8">
      <w:pPr>
        <w:pStyle w:val="Heading3"/>
        <w:spacing w:before="0" w:after="120" w:line="240" w:lineRule="auto"/>
      </w:pPr>
      <w:bookmarkStart w:id="93" w:name="_Toc125035665"/>
      <w:r w:rsidRPr="00803BE3">
        <w:t>7</w:t>
      </w:r>
      <w:r w:rsidRPr="00803BE3">
        <w:rPr>
          <w:cs/>
        </w:rPr>
        <w:t>.</w:t>
      </w:r>
      <w:r w:rsidR="00BA1989" w:rsidRPr="00803BE3">
        <w:t>1</w:t>
      </w:r>
      <w:r w:rsidR="00EC1DCD" w:rsidRPr="00803BE3">
        <w:t xml:space="preserve">2 </w:t>
      </w:r>
      <w:r w:rsidRPr="00803BE3">
        <w:t xml:space="preserve">Default Interest </w:t>
      </w:r>
      <w:r w:rsidRPr="00803BE3">
        <w:rPr>
          <w:cs/>
        </w:rPr>
        <w:t>(</w:t>
      </w:r>
      <w:r w:rsidRPr="00803BE3">
        <w:t>DER_DEFI</w:t>
      </w:r>
      <w:r w:rsidRPr="00803BE3">
        <w:rPr>
          <w:cs/>
        </w:rPr>
        <w:t>)</w:t>
      </w:r>
      <w:bookmarkEnd w:id="93"/>
    </w:p>
    <w:p w14:paraId="1BB07C45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7387FCD" w14:textId="52FD3907" w:rsidR="00D959C6" w:rsidRPr="0014452A" w:rsidRDefault="00D959C6" w:rsidP="0014452A">
      <w:pPr>
        <w:rPr>
          <w:rFonts w:eastAsia="Browallia New"/>
          <w:b/>
          <w:bCs/>
        </w:rPr>
      </w:pPr>
    </w:p>
    <w:p w14:paraId="75B926B2" w14:textId="56E59567" w:rsidR="00D959C6" w:rsidRPr="00803BE3" w:rsidRDefault="00D959C6" w:rsidP="00D959C6">
      <w:pPr>
        <w:pStyle w:val="Heading3"/>
        <w:spacing w:before="0" w:after="120" w:line="240" w:lineRule="auto"/>
      </w:pPr>
      <w:bookmarkStart w:id="94" w:name="_Toc125035666"/>
      <w:r w:rsidRPr="00803BE3">
        <w:t>7</w:t>
      </w:r>
      <w:r w:rsidRPr="00803BE3">
        <w:rPr>
          <w:cs/>
        </w:rPr>
        <w:t>.</w:t>
      </w:r>
      <w:r w:rsidRPr="00803BE3">
        <w:t>1</w:t>
      </w:r>
      <w:r w:rsidR="00B01156" w:rsidRPr="00803BE3">
        <w:t>3</w:t>
      </w:r>
      <w:r w:rsidRPr="00803BE3">
        <w:rPr>
          <w:cs/>
        </w:rPr>
        <w:t xml:space="preserve"> </w:t>
      </w:r>
      <w:r w:rsidRPr="00803BE3">
        <w:t xml:space="preserve">Billing or Expected Payment </w:t>
      </w:r>
      <w:r w:rsidRPr="00803BE3">
        <w:rPr>
          <w:cs/>
        </w:rPr>
        <w:t>(</w:t>
      </w:r>
      <w:r w:rsidRPr="00803BE3">
        <w:t>DER_</w:t>
      </w:r>
      <w:r w:rsidR="00F979EF" w:rsidRPr="00803BE3">
        <w:t>BEP</w:t>
      </w:r>
      <w:r w:rsidRPr="00803BE3">
        <w:rPr>
          <w:cs/>
        </w:rPr>
        <w:t>)</w:t>
      </w:r>
      <w:bookmarkEnd w:id="94"/>
    </w:p>
    <w:p w14:paraId="24B9EF4F" w14:textId="7CD0080B" w:rsidR="00455CDF" w:rsidRPr="00803BE3" w:rsidRDefault="00455CDF" w:rsidP="00455CD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3D17E50" w14:textId="7B79D97F" w:rsidR="00455CDF" w:rsidRPr="00803BE3" w:rsidRDefault="00455CDF">
      <w:r w:rsidRPr="00803BE3">
        <w:br w:type="page"/>
      </w:r>
    </w:p>
    <w:p w14:paraId="0FDBAB24" w14:textId="2C478EBF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5" w:name="_Toc125035667"/>
      <w:r w:rsidRPr="00803BE3">
        <w:t>Review</w:t>
      </w:r>
      <w:bookmarkEnd w:id="95"/>
    </w:p>
    <w:p w14:paraId="79412F75" w14:textId="5863F841" w:rsidR="00930C6B" w:rsidRPr="00803BE3" w:rsidRDefault="00930C6B" w:rsidP="00930C6B">
      <w:pPr>
        <w:pStyle w:val="Heading3"/>
        <w:spacing w:before="0" w:after="120" w:line="240" w:lineRule="auto"/>
      </w:pPr>
      <w:bookmarkStart w:id="96" w:name="_Toc125035668"/>
      <w:r w:rsidRPr="00803BE3">
        <w:t>8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Review</w:t>
      </w:r>
      <w:r w:rsidRPr="00803BE3">
        <w:rPr>
          <w:cs/>
        </w:rPr>
        <w:t xml:space="preserve"> (</w:t>
      </w:r>
      <w:r w:rsidRPr="00803BE3">
        <w:t>DER_REV</w:t>
      </w:r>
      <w:r w:rsidRPr="00803BE3">
        <w:rPr>
          <w:cs/>
        </w:rPr>
        <w:t>)</w:t>
      </w:r>
      <w:bookmarkEnd w:id="96"/>
    </w:p>
    <w:p w14:paraId="63FEB6FA" w14:textId="77777777" w:rsidR="00501B28" w:rsidRPr="00803BE3" w:rsidRDefault="00501B28" w:rsidP="00501B28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149BA9E" w14:textId="775DC941" w:rsidR="00D3059A" w:rsidRPr="00803BE3" w:rsidRDefault="00D3059A" w:rsidP="00D3059A">
      <w:pPr>
        <w:spacing w:after="120" w:line="240" w:lineRule="auto"/>
        <w:ind w:firstLine="720"/>
        <w:rPr>
          <w:cs/>
        </w:rPr>
      </w:pPr>
    </w:p>
    <w:p w14:paraId="43B5F048" w14:textId="6049F70E" w:rsidR="00DF57D2" w:rsidRPr="00803BE3" w:rsidRDefault="00DF57D2" w:rsidP="00DF57D2">
      <w:pPr>
        <w:pStyle w:val="Heading3"/>
        <w:spacing w:before="0" w:after="120" w:line="240" w:lineRule="auto"/>
      </w:pPr>
      <w:bookmarkStart w:id="97" w:name="_Toc125035669"/>
      <w:r w:rsidRPr="00803BE3">
        <w:t>8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 xml:space="preserve">Risk Assessment </w:t>
      </w:r>
      <w:r w:rsidRPr="00803BE3">
        <w:rPr>
          <w:cs/>
        </w:rPr>
        <w:t>(</w:t>
      </w:r>
      <w:r w:rsidRPr="00803BE3">
        <w:t>DER_</w:t>
      </w:r>
      <w:r w:rsidR="001845B0" w:rsidRPr="00803BE3">
        <w:t>RSK</w:t>
      </w:r>
      <w:r w:rsidRPr="00803BE3">
        <w:rPr>
          <w:cs/>
        </w:rPr>
        <w:t>)</w:t>
      </w:r>
      <w:bookmarkEnd w:id="97"/>
    </w:p>
    <w:p w14:paraId="4B2D6CF7" w14:textId="1782DDB2" w:rsidR="00DF57D2" w:rsidRPr="00803BE3" w:rsidRDefault="00501B28" w:rsidP="00501B28">
      <w:pPr>
        <w:spacing w:after="120" w:line="240" w:lineRule="auto"/>
        <w:rPr>
          <w: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ส่งข้อมูลย้อนหลัง </w:t>
      </w:r>
      <w:r w:rsidRPr="00803BE3">
        <w:t xml:space="preserve">5 </w:t>
      </w:r>
      <w:r w:rsidRPr="00803BE3">
        <w:rPr>
          <w:cs/>
        </w:rPr>
        <w:t>ปี</w:t>
      </w:r>
    </w:p>
    <w:p w14:paraId="770FC2C0" w14:textId="77777777" w:rsidR="00905039" w:rsidRPr="00B742BC" w:rsidRDefault="00905039" w:rsidP="0090503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514"/>
        <w:gridCol w:w="728"/>
        <w:gridCol w:w="321"/>
        <w:gridCol w:w="517"/>
        <w:gridCol w:w="410"/>
        <w:gridCol w:w="1431"/>
        <w:gridCol w:w="1436"/>
        <w:gridCol w:w="780"/>
        <w:gridCol w:w="288"/>
        <w:gridCol w:w="517"/>
        <w:gridCol w:w="410"/>
        <w:gridCol w:w="1431"/>
      </w:tblGrid>
      <w:tr w:rsidR="00C25A72" w:rsidRPr="00B742BC" w14:paraId="3CBCBD6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AF40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43A4A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10F8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429AC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C6E5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68A8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1247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5DF8E9" w14:textId="54317C5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5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C22C3C1" w14:textId="1EFB8B6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BC5A0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FBAB65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F107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1AA94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802E4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20B9D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A19EF5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5BD52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0C08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3A8C8AC" w14:textId="3615A0C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D274A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77025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58AD54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5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8FE241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B9F004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CD5C0A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D0D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FB09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6F6CD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540155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809017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248D3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4A15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B2F602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3886F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3763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EEC2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</w:tcBorders>
          </w:tcPr>
          <w:p w14:paraId="77E733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B5D8DE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DDA42E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944E6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5E60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AF0AB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39CCD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752CB3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40B6E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B4A62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085662BC" w14:textId="46CB3AD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5168DDA" w14:textId="78E6BC1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4CCFF0" w14:textId="31A097A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6D23230" w14:textId="7C3C5548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48DC02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505932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192E8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41AF4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Assessment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32A93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92BEF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B583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8CD537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DC5E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F2B8E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251881CF" w14:textId="7AD77BC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38A124" w14:textId="1CF840B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8AABBB" w14:textId="33BAB68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35EB13FA" w14:textId="7D9E0F3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166A3F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1931F0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EA62A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7D6AE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E4DF9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61BB1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53D73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737195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D921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6E6B9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0C704EE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905D5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58E55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963DAB4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06CA14F8" w14:textId="37B37BB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420328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19F41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02B6A23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37A4C8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D7DA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E0755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02E29F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BCE1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01F042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23CBBE65" w14:textId="006A185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847FE69" w14:textId="6A83881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87AADF" w14:textId="63D6921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A06D65F" w14:textId="39579CA8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735AF9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96411D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3E393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082679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0B5C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DA01F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89CE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CA7EF0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74B0F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B54C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7C436A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15B0C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0A82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73317DA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7E270126" w14:textId="0134AF3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293F5C6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0DCC8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F6D67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Value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31B683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7AA58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2E17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4EFF39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A1EA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FA18A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340B0A8" w14:textId="0FB7A40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C5F1DA" w14:textId="55072F8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DC0358" w14:textId="0B91020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2794E4A" w14:textId="5D3313F2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42BD488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2EC166C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148968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C2AA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Model Reference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8B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20F9E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20944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5FEFA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738EB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6F0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1BFC428" w14:textId="2A39CEA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4D4FF68" w14:textId="0C22B30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57208F" w14:textId="56761C2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88D761" w14:textId="131CE47C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</w:tcBorders>
          </w:tcPr>
          <w:p w14:paraId="5BBB7E6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A767F2" w14:textId="20087C34" w:rsidR="009C3D01" w:rsidRPr="00803BE3" w:rsidRDefault="009C3D01"/>
    <w:p w14:paraId="521512BE" w14:textId="31CFFE2E" w:rsidR="009C3D01" w:rsidRPr="00803BE3" w:rsidRDefault="009C3D01" w:rsidP="009C3D01">
      <w:pPr>
        <w:pStyle w:val="Heading3"/>
        <w:spacing w:before="0" w:after="120" w:line="240" w:lineRule="auto"/>
      </w:pPr>
      <w:bookmarkStart w:id="98" w:name="_Toc125035670"/>
      <w:r w:rsidRPr="00803BE3">
        <w:t>8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 xml:space="preserve">Advance Amount </w:t>
      </w:r>
      <w:r w:rsidRPr="00803BE3">
        <w:rPr>
          <w:cs/>
        </w:rPr>
        <w:t>(</w:t>
      </w:r>
      <w:r w:rsidRPr="00803BE3">
        <w:t>DER_AA</w:t>
      </w:r>
      <w:r w:rsidRPr="00803BE3">
        <w:rPr>
          <w:cs/>
        </w:rPr>
        <w:t>)</w:t>
      </w:r>
      <w:bookmarkEnd w:id="98"/>
    </w:p>
    <w:p w14:paraId="728A8C0E" w14:textId="1508E274" w:rsidR="00606CCC" w:rsidRPr="006B59F9" w:rsidRDefault="00501B28" w:rsidP="006B59F9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141E80" w:rsidRPr="00803BE3">
        <w:rPr>
          <w:rFonts w:hint="cs"/>
          <w:cs/>
        </w:rPr>
        <w:t xml:space="preserve"> </w:t>
      </w:r>
      <w:r w:rsidR="00BD2638" w:rsidRPr="00803BE3">
        <w:rPr>
          <w:b/>
          <w:bCs/>
          <w:cs/>
        </w:rPr>
        <w:tab/>
      </w:r>
      <w:r w:rsidR="00606CCC" w:rsidRPr="00803BE3">
        <w:rPr>
          <w:b/>
          <w:bCs/>
          <w:cs/>
        </w:rPr>
        <w:br w:type="page"/>
      </w:r>
    </w:p>
    <w:p w14:paraId="34DD5F18" w14:textId="3D1BD873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9" w:name="_Toc125035671"/>
      <w:r w:rsidRPr="00803BE3">
        <w:t>One Time Data</w:t>
      </w:r>
      <w:bookmarkEnd w:id="99"/>
      <w:r w:rsidRPr="00803BE3">
        <w:t xml:space="preserve"> </w:t>
      </w:r>
    </w:p>
    <w:p w14:paraId="2B95FB2E" w14:textId="7A3082F4" w:rsidR="00930C6B" w:rsidRPr="00803BE3" w:rsidRDefault="00616F02" w:rsidP="00930C6B">
      <w:pPr>
        <w:pStyle w:val="Heading3"/>
        <w:spacing w:before="0" w:after="120" w:line="240" w:lineRule="auto"/>
      </w:pPr>
      <w:bookmarkStart w:id="100" w:name="_Toc125035672"/>
      <w:r w:rsidRPr="00803BE3">
        <w:t>9</w:t>
      </w:r>
      <w:r w:rsidR="00930C6B" w:rsidRPr="00803BE3">
        <w:rPr>
          <w:cs/>
        </w:rPr>
        <w:t>.</w:t>
      </w:r>
      <w:r w:rsidR="00930C6B" w:rsidRPr="00803BE3">
        <w:t>1</w:t>
      </w:r>
      <w:r w:rsidR="00930C6B" w:rsidRPr="00803BE3">
        <w:rPr>
          <w:cs/>
        </w:rPr>
        <w:t xml:space="preserve"> </w:t>
      </w:r>
      <w:r w:rsidR="00930C6B" w:rsidRPr="00803BE3">
        <w:t>One Ti</w:t>
      </w:r>
      <w:r w:rsidR="00943731" w:rsidRPr="00803BE3">
        <w:t>m</w:t>
      </w:r>
      <w:r w:rsidR="00930C6B" w:rsidRPr="00803BE3">
        <w:t>e Data</w:t>
      </w:r>
      <w:r w:rsidR="00930C6B" w:rsidRPr="00803BE3">
        <w:rPr>
          <w:cs/>
        </w:rPr>
        <w:t xml:space="preserve"> (</w:t>
      </w:r>
      <w:r w:rsidR="00930C6B" w:rsidRPr="00803BE3">
        <w:t>DER_OTD</w:t>
      </w:r>
      <w:r w:rsidR="00930C6B" w:rsidRPr="00803BE3">
        <w:rPr>
          <w:cs/>
        </w:rPr>
        <w:t>)</w:t>
      </w:r>
      <w:bookmarkEnd w:id="100"/>
    </w:p>
    <w:p w14:paraId="60D5071F" w14:textId="3E3243EC" w:rsidR="00742189" w:rsidRPr="00803BE3" w:rsidRDefault="00742189" w:rsidP="00930C6B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1255127" w14:textId="77777777" w:rsidR="00BA5B20" w:rsidRPr="00B742BC" w:rsidRDefault="00BA5B20" w:rsidP="00BA5B20">
      <w:pPr>
        <w:spacing w:after="120" w:line="240" w:lineRule="auto"/>
        <w:rPr>
          <w:b/>
          <w:bCs/>
        </w:rPr>
      </w:pPr>
      <w:bookmarkStart w:id="101" w:name="_Toc63613683"/>
      <w:bookmarkEnd w:id="101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C25A72" w:rsidRPr="00B742BC" w14:paraId="27271C78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FA7190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7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8776B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D48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37D16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0C7F3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D8D9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2651D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1DD289" w14:textId="4976B41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8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722A52B" w14:textId="158D72EA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5391874E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27BE3C3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7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DD843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25D3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8EA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8B7FD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794DD2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AB1E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E0EF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020DB4C" w14:textId="13CF124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789A3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568FE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DC9A23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8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711DE8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455E5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1008B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FA45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67C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33291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17A29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C4D16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A2E4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34C6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A40F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C00238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031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5FDF2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top w:val="single" w:sz="12" w:space="0" w:color="003865"/>
              <w:left w:val="single" w:sz="4" w:space="0" w:color="002060"/>
            </w:tcBorders>
          </w:tcPr>
          <w:p w14:paraId="56015C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72" w:rsidRPr="00B742BC" w14:paraId="39CE694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41AA8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2738560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49724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B30EC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4AA61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35465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5960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ED66A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2BDD67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D8E78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37C3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5A77D9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66B49BE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554C5E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A999A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0B78020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5F335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4C60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1C4EA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032036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F777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AB173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34B904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F12BB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2784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201920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0470C57C" w14:textId="1D53A9D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E5198E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389D3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26F4E5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1E161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4264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1344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3A7DDD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FB65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A7372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7BCAAFC" w14:textId="66541CB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DF62441" w14:textId="33D5C14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D3427B" w14:textId="144F5C4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3C6665" w14:textId="641F16BE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3130F5C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AEFDA1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63A5F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18E1E81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One Time Data Element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91968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482FD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5FA4B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3FE6D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887E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57D9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336CFC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CF045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E5D2F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DB66B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330110D7" w14:textId="43DE247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2C3460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E8E002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A92F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Element Value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8AD0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5BCD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E8690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11A868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7656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E439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7D71EF" w14:textId="4564894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88A049" w14:textId="21B2048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9EEC7" w14:textId="2F4914D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CA40EE" w14:textId="3C29EBD5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  <w:bottom w:val="single" w:sz="12" w:space="0" w:color="002060"/>
            </w:tcBorders>
          </w:tcPr>
          <w:p w14:paraId="0129AF0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E20D62" w14:textId="77777777" w:rsidR="00BA5B20" w:rsidRPr="00B742BC" w:rsidRDefault="00BA5B20" w:rsidP="00BA5B20">
      <w:pPr>
        <w:spacing w:after="120" w:line="240" w:lineRule="auto"/>
        <w:rPr>
          <w:b/>
          <w:bCs/>
        </w:rPr>
      </w:pPr>
    </w:p>
    <w:p w14:paraId="489882CF" w14:textId="61006E83" w:rsidR="005945A4" w:rsidRDefault="005945A4">
      <w:pPr>
        <w:rPr>
          <w:rFonts w:eastAsia="Browallia New"/>
          <w:b/>
          <w:sz w:val="32"/>
          <w:szCs w:val="32"/>
        </w:rPr>
      </w:pPr>
      <w:r>
        <w:rPr>
          <w:rFonts w:eastAsia="Browallia New"/>
          <w:b/>
          <w:sz w:val="32"/>
          <w:szCs w:val="32"/>
        </w:rPr>
        <w:br w:type="page"/>
      </w:r>
    </w:p>
    <w:p w14:paraId="34420E01" w14:textId="4F908AAD" w:rsidR="00BD5536" w:rsidRDefault="005945A4" w:rsidP="00BD5536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02" w:name="_Toc125035673"/>
      <w:r w:rsidRPr="005945A4">
        <w:rPr>
          <w:bCs w:val="0"/>
        </w:rPr>
        <w:t xml:space="preserve">General default value for </w:t>
      </w:r>
      <w:r w:rsidR="00865F60">
        <w:rPr>
          <w:bCs w:val="0"/>
        </w:rPr>
        <w:t xml:space="preserve">Ongoing / </w:t>
      </w:r>
      <w:r>
        <w:rPr>
          <w:bCs w:val="0"/>
        </w:rPr>
        <w:t>Phasing</w:t>
      </w:r>
      <w:r w:rsidRPr="005945A4">
        <w:rPr>
          <w:bCs w:val="0"/>
        </w:rPr>
        <w:t xml:space="preserve"> reporting</w:t>
      </w:r>
      <w:bookmarkEnd w:id="102"/>
    </w:p>
    <w:p w14:paraId="2FE6CD98" w14:textId="5A79B5EF" w:rsidR="004E1BF3" w:rsidRDefault="00BD5536" w:rsidP="00BD5536">
      <w:r>
        <w:rPr>
          <w:rFonts w:hint="cs"/>
          <w:cs/>
        </w:rPr>
        <w:t>หลัก</w:t>
      </w:r>
      <w:r w:rsidRPr="00BD5536">
        <w:rPr>
          <w:cs/>
        </w:rPr>
        <w:t xml:space="preserve">การใช้ </w:t>
      </w:r>
      <w:r w:rsidRPr="00BD5536">
        <w:t xml:space="preserve">default value </w:t>
      </w:r>
      <w:r w:rsidRPr="00BD5536">
        <w:rPr>
          <w:cs/>
        </w:rPr>
        <w:t>ในการรายงาน</w:t>
      </w:r>
      <w:r>
        <w:rPr>
          <w:rFonts w:hint="cs"/>
          <w:cs/>
        </w:rPr>
        <w:t>ข้อมูล</w:t>
      </w:r>
      <w:r w:rsidRPr="00BD5536">
        <w:rPr>
          <w:cs/>
        </w:rPr>
        <w:t xml:space="preserve"> </w:t>
      </w:r>
      <w:r w:rsidRPr="00EC6FFF">
        <w:t>ongoing</w:t>
      </w:r>
      <w:r>
        <w:rPr>
          <w:rFonts w:hint="cs"/>
          <w:cs/>
        </w:rPr>
        <w:t xml:space="preserve"> </w:t>
      </w:r>
      <w:r>
        <w:t>/ phasing</w:t>
      </w:r>
      <w:r w:rsidRPr="00EC6FFF">
        <w:t xml:space="preserve"> </w:t>
      </w:r>
      <w:r>
        <w:rPr>
          <w:rFonts w:hint="cs"/>
          <w:cs/>
        </w:rPr>
        <w:t>สามารถใช้ได้ในกรณี</w:t>
      </w:r>
      <w:r w:rsidRPr="00EC6FFF">
        <w:rPr>
          <w:rFonts w:hint="cs"/>
          <w:cs/>
        </w:rPr>
        <w:t>ที่</w:t>
      </w:r>
      <w:r w:rsidR="00865F60">
        <w:rPr>
          <w:rFonts w:hint="cs"/>
          <w:cs/>
        </w:rPr>
        <w:t>ระบบ</w:t>
      </w:r>
      <w:r w:rsidRPr="00EC6FFF">
        <w:rPr>
          <w:rFonts w:hint="cs"/>
          <w:cs/>
        </w:rPr>
        <w:t>อยู่ระหว่างการพัฒนาให้รองรับการรายงาน</w:t>
      </w:r>
      <w:r>
        <w:rPr>
          <w:rFonts w:hint="cs"/>
          <w:cs/>
        </w:rPr>
        <w:t>เท่านั้น</w:t>
      </w:r>
      <w:r w:rsidR="00865F60">
        <w:rPr>
          <w:rFonts w:hint="cs"/>
          <w:cs/>
        </w:rPr>
        <w:t xml:space="preserve"> </w:t>
      </w:r>
    </w:p>
    <w:p w14:paraId="4B28D500" w14:textId="0E126CE8" w:rsidR="00895463" w:rsidRDefault="00865F60" w:rsidP="00D11DF0">
      <w:pPr>
        <w:pStyle w:val="Heading3"/>
        <w:spacing w:before="0" w:after="120" w:line="240" w:lineRule="auto"/>
      </w:pPr>
      <w:bookmarkStart w:id="103" w:name="_Toc125035674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  <w:bookmarkEnd w:id="103"/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1484"/>
        <w:gridCol w:w="724"/>
        <w:gridCol w:w="281"/>
        <w:gridCol w:w="494"/>
        <w:gridCol w:w="378"/>
        <w:gridCol w:w="1489"/>
        <w:gridCol w:w="1576"/>
        <w:gridCol w:w="780"/>
        <w:gridCol w:w="246"/>
        <w:gridCol w:w="494"/>
        <w:gridCol w:w="378"/>
        <w:gridCol w:w="1489"/>
      </w:tblGrid>
      <w:tr w:rsidR="00771BDF" w:rsidRPr="00B742BC" w14:paraId="73A3477C" w14:textId="77777777" w:rsidTr="00DB6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DA4BA9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95656A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0773C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4CB2FF0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5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1FAB67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3700D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2843D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2BFC373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57F7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1B9E56D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771BDF" w:rsidRPr="00B742BC" w14:paraId="3226E960" w14:textId="77777777" w:rsidTr="00DB6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2060"/>
              <w:right w:val="single" w:sz="4" w:space="0" w:color="002060"/>
            </w:tcBorders>
          </w:tcPr>
          <w:p w14:paraId="59FA456C" w14:textId="77777777" w:rsidR="00771BDF" w:rsidRPr="00B742BC" w:rsidRDefault="00771BDF" w:rsidP="00B07708">
            <w:pPr>
              <w:jc w:val="center"/>
            </w:pPr>
          </w:p>
        </w:tc>
        <w:tc>
          <w:tcPr>
            <w:tcW w:w="990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46374B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C42A23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2060"/>
              <w:right w:val="single" w:sz="4" w:space="0" w:color="1F3864" w:themeColor="accent5" w:themeShade="80"/>
            </w:tcBorders>
          </w:tcPr>
          <w:p w14:paraId="59915E26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2060"/>
              <w:right w:val="single" w:sz="4" w:space="0" w:color="002060"/>
            </w:tcBorders>
          </w:tcPr>
          <w:p w14:paraId="38D5C50D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5571D" w14:textId="77777777" w:rsidR="00771BDF" w:rsidRPr="00B843D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1BFA1C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56C056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65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2060"/>
              <w:right w:val="single" w:sz="4" w:space="0" w:color="1F3864" w:themeColor="accent5" w:themeShade="80"/>
            </w:tcBorders>
          </w:tcPr>
          <w:p w14:paraId="351D9DFA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B6D2C"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209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2060"/>
              <w:right w:val="single" w:sz="4" w:space="0" w:color="002060"/>
            </w:tcBorders>
          </w:tcPr>
          <w:p w14:paraId="4C424787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BED95D" w14:textId="77777777" w:rsidR="00771BDF" w:rsidRPr="00BC5E4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7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59E07" w14:textId="77777777" w:rsidR="00771BDF" w:rsidRPr="00BC5E4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</w:tcBorders>
          </w:tcPr>
          <w:p w14:paraId="5DAC32D4" w14:textId="77777777" w:rsidR="00771BDF" w:rsidRPr="00B742BC" w:rsidRDefault="00771BDF" w:rsidP="00B077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771BDF" w:rsidRPr="00B742BC" w14:paraId="708792C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19D3D31B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E56745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5BB37E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top w:val="single" w:sz="12" w:space="0" w:color="002060"/>
              <w:left w:val="single" w:sz="4" w:space="0" w:color="002060"/>
              <w:right w:val="single" w:sz="4" w:space="0" w:color="1F3864" w:themeColor="accent5" w:themeShade="80"/>
            </w:tcBorders>
          </w:tcPr>
          <w:p w14:paraId="7A5B84C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1F3864" w:themeColor="accent5" w:themeShade="80"/>
              <w:right w:val="single" w:sz="4" w:space="0" w:color="002060"/>
            </w:tcBorders>
          </w:tcPr>
          <w:p w14:paraId="2401E8E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8502C98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6CBC52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256F51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D04FBE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3407527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ADB47C3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95CE194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</w:tcBorders>
          </w:tcPr>
          <w:p w14:paraId="4B46A728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2A019688" w14:textId="77777777" w:rsidTr="00DB6BA1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17CA8C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7C20AF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2A8E3A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D9F164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3B262EAE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D9AC57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B56B5C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E4758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47D6BF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AA4F912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5F3DC7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75C97AB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63352E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7E6028F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F8B50D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5467EC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7B5877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2FD868E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1FA75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637F7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41D96F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E34D44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BBF6B4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98335F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59BA474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A4C727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41D0F22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2DF36E38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FCD343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741645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B4385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6E386A2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B09A8A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F2587F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DE9EF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847FE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62CBB6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3D1D63F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B919C08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C1B9E73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A9A567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90810C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ED81828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323B11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4E85A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E6ACCC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23E0DEF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A9736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CBCE758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6040C4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457326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20350E2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E6DCB1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515C731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F876A5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5E2817B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799079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23A8191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D69A5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DEBA41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01FD50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5FCE6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57F798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65030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3C323A7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6DF920D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96EF5B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0D513C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09643F7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5DD55DFF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8E3033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12DBF4E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B4E729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2B8E172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1B9515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32EC8C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2A966E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DCFCD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3DD816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63BB15F3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B4605F0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685E88E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0DB7C38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4C79A1E5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D83E9CF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28AD92C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5E58BD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232172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B057B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2DCA1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276E6B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67D558A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21477A5B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4E2DCC2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DFCC403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74F87F81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C405E9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2D8C1E88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1449C57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02EA0C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7D9DC5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BE7A3F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0892B5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4FA94E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1ED7D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A4C6B3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0BAEC3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E04A09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290C96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78BF9B1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FF6E3C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B4855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7C22D1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C509CD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9DDA1E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31C58E09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2E6C0A5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793775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51623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31B93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19C2A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F0A27E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63AAC8C6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29E542AD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B3BAC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7D729E2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F37105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643A77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7CEB47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F5AFB93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722F1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8636E9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2F57E8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03106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399FF4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5E37D9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356F80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A761862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F923A6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30697D6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46E79DF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D4657B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EA11E4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612F57D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0608DA2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32655C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B633B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EA238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962108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220784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62B45F2A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CB3C0D3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6F92E1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4F25947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9FD6F00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A9839E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F12F46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BAF75A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419729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50AD6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181F8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7E6E3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56E43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B7EC1D0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8DE37A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700AF65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F9A13B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4507D2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057A287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1D02F58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592FA4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297C69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AA580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01230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BAA56E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D4CA1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5E58A219" w14:textId="77777777" w:rsidR="00771BDF" w:rsidRPr="00B742BC" w:rsidRDefault="00771BDF" w:rsidP="00B07708">
            <w:pPr>
              <w:ind w:left="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94F9491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D033F5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10A1BD15" w14:textId="44650F2A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7DF854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6D2EB3C4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812027B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45F606A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69B93E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4F43613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7CB335E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7E8D6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703131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FF2F9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37D0B6F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D076A0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07C9CD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79A94D7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04CCBA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6BEEA15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3B35313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186D6E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EEE49C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63C5113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A32101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A0C8E8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C4831B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8A9081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A8FC1A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28DC5AC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8940693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1CCED4C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DB869C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75760E9D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5270BF5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602982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9434C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CB9DF55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B9915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09080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084C29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1029E57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559C9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9651ED4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75C79E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1BDEA1D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DCB27C9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5C22E4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0A141A00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D1B9F69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37BF5B15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3160999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3F7B0BAC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7B9E32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70E6C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151B7C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7035D0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1591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187CD74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1E19C68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6739FD4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6B648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06F81C8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361B96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6CD1C0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5BA721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CB7EC4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6F0D07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F7A293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C8B0CF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D7D93E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5A10BB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E4C62A6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3713FFD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AB0A3E7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58CAA5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32641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D295B8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9C6994B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F3D03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E871B5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30477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31E0C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889E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41711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49C964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63D5B6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AE99C0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F135ED5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529E43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3D11555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9A1C03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C3170D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C2A21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8D1898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96B26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47CF05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EDDE15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1A7702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F546E9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523F2E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F2B0D9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1B4589B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EB7FF7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98C78D6" w14:textId="77777777" w:rsidTr="00DA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772C3D2F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734361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90B567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2FFD0F1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AFF879E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802789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1D9EC0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041F12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CCD998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687652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3412B5D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297B9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</w:tcBorders>
          </w:tcPr>
          <w:p w14:paraId="0076D315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77FA415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D048A07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422FFD2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F3CAC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197703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B8F71A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7EC635C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2AC7BC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E14E2A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247C8F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6F6148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797E8CF5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6F284E6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0E122A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7F4B8693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AAACE8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CB8209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EC61DC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17284D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DE7B7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8F549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7ADCB8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66A2C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597ED1B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13FCF7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3805FA51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860CE5D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4D9B6E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589BCCA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8" w:space="0" w:color="002060"/>
            </w:tcBorders>
          </w:tcPr>
          <w:p w14:paraId="0F76A580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990" w:type="pct"/>
            <w:tcBorders>
              <w:left w:val="single" w:sz="8" w:space="0" w:color="002060"/>
              <w:right w:val="single" w:sz="8" w:space="0" w:color="002060"/>
            </w:tcBorders>
          </w:tcPr>
          <w:p w14:paraId="55B7C8C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8" w:space="0" w:color="002060"/>
              <w:right w:val="single" w:sz="8" w:space="0" w:color="002060"/>
            </w:tcBorders>
          </w:tcPr>
          <w:p w14:paraId="069EA416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8" w:space="0" w:color="002060"/>
              <w:right w:val="single" w:sz="8" w:space="0" w:color="002060"/>
            </w:tcBorders>
          </w:tcPr>
          <w:p w14:paraId="0F09840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8" w:space="0" w:color="002060"/>
              <w:right w:val="single" w:sz="8" w:space="0" w:color="002060"/>
            </w:tcBorders>
          </w:tcPr>
          <w:p w14:paraId="7B1B0EE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8" w:space="0" w:color="002060"/>
              <w:right w:val="single" w:sz="8" w:space="0" w:color="002060"/>
            </w:tcBorders>
          </w:tcPr>
          <w:p w14:paraId="5817B89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8" w:space="0" w:color="002060"/>
              <w:right w:val="single" w:sz="8" w:space="0" w:color="002060"/>
            </w:tcBorders>
          </w:tcPr>
          <w:p w14:paraId="2112534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8" w:space="0" w:color="002060"/>
              <w:right w:val="single" w:sz="8" w:space="0" w:color="002060"/>
            </w:tcBorders>
          </w:tcPr>
          <w:p w14:paraId="57108D8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8" w:space="0" w:color="002060"/>
              <w:right w:val="single" w:sz="8" w:space="0" w:color="002060"/>
            </w:tcBorders>
          </w:tcPr>
          <w:p w14:paraId="31122E4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8" w:space="0" w:color="002060"/>
              <w:right w:val="single" w:sz="8" w:space="0" w:color="002060"/>
            </w:tcBorders>
          </w:tcPr>
          <w:p w14:paraId="21859F5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8" w:space="0" w:color="002060"/>
              <w:right w:val="single" w:sz="8" w:space="0" w:color="002060"/>
            </w:tcBorders>
          </w:tcPr>
          <w:p w14:paraId="1E3EFF76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8" w:space="0" w:color="002060"/>
              <w:right w:val="single" w:sz="8" w:space="0" w:color="002060"/>
            </w:tcBorders>
          </w:tcPr>
          <w:p w14:paraId="71DB1B72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8" w:space="0" w:color="002060"/>
            </w:tcBorders>
          </w:tcPr>
          <w:p w14:paraId="7DB8CC7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C7F2A71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1C6216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BEB8B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6465AF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41CB15E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CD0B89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405CE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3A38A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9D4EB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5E1A4B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C78B8FB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5E5D2702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6AE6FEA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D0824F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2D6B810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58BFD8D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27</w:t>
            </w:r>
          </w:p>
        </w:tc>
        <w:tc>
          <w:tcPr>
            <w:tcW w:w="9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AF584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9CD5A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47CE0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B80F0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55EA0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AC0D3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4092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6078B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03998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5F82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7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AEEDA0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</w:tcBorders>
          </w:tcPr>
          <w:p w14:paraId="5EDF091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176528C8" w14:textId="77777777" w:rsidR="00771BDF" w:rsidRDefault="00771BDF" w:rsidP="00865F60"/>
    <w:p w14:paraId="2F9E7D4D" w14:textId="4B04992D" w:rsidR="004167B5" w:rsidRPr="00803BE3" w:rsidRDefault="004167B5" w:rsidP="004167B5">
      <w:pPr>
        <w:pStyle w:val="Heading3"/>
        <w:spacing w:before="0" w:after="120" w:line="240" w:lineRule="auto"/>
      </w:pPr>
      <w:bookmarkStart w:id="104" w:name="_Toc125035675"/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04"/>
    </w:p>
    <w:p w14:paraId="45F296EA" w14:textId="5417C1B0" w:rsidR="004167B5" w:rsidRDefault="004167B5" w:rsidP="00E56271">
      <w:pPr>
        <w:rPr>
          <w:rFonts w:eastAsia="Times New Roman"/>
          <w:color w:val="FF0000"/>
        </w:rPr>
      </w:pPr>
      <w:r w:rsidRPr="004167B5">
        <w:t xml:space="preserve">Cross </w:t>
      </w:r>
      <w:r w:rsidR="00C25A72">
        <w:t>Default Value</w:t>
      </w:r>
      <w:r w:rsidRPr="004167B5">
        <w:t xml:space="preserve"> </w:t>
      </w:r>
      <w:proofErr w:type="gramStart"/>
      <w:r w:rsidRPr="004167B5">
        <w:rPr>
          <w:cs/>
        </w:rPr>
        <w:t>ที่เกี่ยวข้อง :</w:t>
      </w:r>
      <w:proofErr w:type="gramEnd"/>
      <w:r w:rsidRPr="004167B5">
        <w:rPr>
          <w:cs/>
        </w:rPr>
        <w:t xml:space="preserve"> </w:t>
      </w:r>
      <w:r w:rsidRPr="004167B5">
        <w:t>CNSHM001, CMSHM001</w:t>
      </w:r>
    </w:p>
    <w:p w14:paraId="68A27FEA" w14:textId="5A687D70" w:rsidR="004167B5" w:rsidRPr="00E56271" w:rsidRDefault="004167B5" w:rsidP="004167B5">
      <w:pPr>
        <w:spacing w:after="0" w:line="240" w:lineRule="auto"/>
        <w:rPr>
          <w:rFonts w:eastAsia="Times New Roman"/>
        </w:rPr>
      </w:pPr>
      <w:r w:rsidRPr="004167B5">
        <w:rPr>
          <w:rFonts w:eastAsia="Times New Roman"/>
          <w:cs/>
        </w:rPr>
        <w:t xml:space="preserve">หากไม่มี </w:t>
      </w:r>
      <w:r w:rsidRPr="004167B5">
        <w:rPr>
          <w:rFonts w:eastAsia="Times New Roman"/>
        </w:rPr>
        <w:t xml:space="preserve">Data Entity DER_SHM </w:t>
      </w:r>
      <w:r w:rsidRPr="004167B5">
        <w:rPr>
          <w:rFonts w:eastAsia="Times New Roman"/>
          <w:cs/>
        </w:rPr>
        <w:t xml:space="preserve">ส่งมา </w:t>
      </w:r>
      <w:r w:rsidRPr="004167B5">
        <w:rPr>
          <w:rFonts w:eastAsia="Times New Roman"/>
        </w:rPr>
        <w:t xml:space="preserve">Cross </w:t>
      </w:r>
      <w:r w:rsidR="00C25A72">
        <w:rPr>
          <w:rFonts w:eastAsia="Times New Roman"/>
        </w:rPr>
        <w:t>Default Value</w:t>
      </w:r>
      <w:r w:rsidRPr="004167B5">
        <w:rPr>
          <w:rFonts w:eastAsia="Times New Roman"/>
        </w:rPr>
        <w:t xml:space="preserve"> </w:t>
      </w:r>
      <w:r w:rsidRPr="004167B5">
        <w:rPr>
          <w:rFonts w:eastAsia="Times New Roman"/>
          <w:cs/>
        </w:rPr>
        <w:t xml:space="preserve">จะแสดงสถานะ </w:t>
      </w:r>
      <w:r w:rsidRPr="004167B5">
        <w:rPr>
          <w:rFonts w:eastAsia="Times New Roman"/>
        </w:rPr>
        <w:t xml:space="preserve">waiting for related set </w:t>
      </w:r>
      <w:r w:rsidRPr="004167B5">
        <w:rPr>
          <w:rFonts w:eastAsia="Times New Roman"/>
          <w:cs/>
        </w:rPr>
        <w:t xml:space="preserve">ซึ่งทาง ธปท. อนุโลมให้ค้างสถานะนี้ไว้ได้ในงวดที่ข้อมูลกลุ่ม </w:t>
      </w:r>
      <w:r w:rsidRPr="004167B5">
        <w:rPr>
          <w:rFonts w:eastAsia="Times New Roman"/>
        </w:rPr>
        <w:t xml:space="preserve">C </w:t>
      </w:r>
      <w:r w:rsidRPr="004167B5">
        <w:rPr>
          <w:rFonts w:eastAsia="Times New Roman"/>
          <w:cs/>
        </w:rPr>
        <w:t>ได้รับการผ่อนผันยังไม่ต้องส่ง</w:t>
      </w:r>
    </w:p>
    <w:p w14:paraId="6EA995A5" w14:textId="77777777" w:rsidR="00E56271" w:rsidRDefault="00E56271" w:rsidP="00E56271">
      <w:pPr>
        <w:spacing w:line="240" w:lineRule="auto"/>
        <w:rPr>
          <w:cs/>
        </w:rPr>
      </w:pPr>
    </w:p>
    <w:p w14:paraId="405DE1F0" w14:textId="23BEDA1E" w:rsidR="00191804" w:rsidRPr="00D678B3" w:rsidRDefault="00191804" w:rsidP="00D678B3">
      <w:pPr>
        <w:pStyle w:val="Heading3"/>
        <w:spacing w:before="0" w:after="120" w:line="240" w:lineRule="auto"/>
      </w:pPr>
      <w:bookmarkStart w:id="105" w:name="_Toc125035676"/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105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1600"/>
        <w:gridCol w:w="809"/>
        <w:gridCol w:w="349"/>
        <w:gridCol w:w="449"/>
        <w:gridCol w:w="1605"/>
        <w:gridCol w:w="1696"/>
        <w:gridCol w:w="868"/>
        <w:gridCol w:w="311"/>
        <w:gridCol w:w="449"/>
        <w:gridCol w:w="1605"/>
      </w:tblGrid>
      <w:tr w:rsidR="00C773B0" w:rsidRPr="00B742BC" w14:paraId="422A992A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3138F51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8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6E0A3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89C5B4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872644E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7EDCF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F03818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A498F6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F8CB73B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45E568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773B0" w:rsidRPr="00B742BC" w14:paraId="5431D09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742C076" w14:textId="77777777" w:rsidR="00C773B0" w:rsidRPr="00B742BC" w:rsidRDefault="00C773B0" w:rsidP="00B07708">
            <w:pPr>
              <w:jc w:val="center"/>
            </w:pPr>
          </w:p>
        </w:tc>
        <w:tc>
          <w:tcPr>
            <w:tcW w:w="108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6DE77C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A5484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D2E73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FC385E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0B217A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810090F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383FB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F1435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B07395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04F105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45AFBF0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61AF5B0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8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501E7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D26D9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B84373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006CD8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C5AAE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0FB89B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29BB4C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0313CB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1B53FF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top w:val="single" w:sz="12" w:space="0" w:color="003865"/>
              <w:left w:val="single" w:sz="4" w:space="0" w:color="002060"/>
            </w:tcBorders>
          </w:tcPr>
          <w:p w14:paraId="07724438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34BAC6B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F7F14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8FAE374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BF4B408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AB6E0C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A9A5B6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4731C7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4D601B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C6CCA39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969B16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C8858A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07B7E437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36BF279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66C8F9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E38FEE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96D27C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15A33C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23F38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41C3B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FDA56F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DC07362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174B32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AC99C6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3942E41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20B9726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5F8E1F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2DC1E2C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17E2879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E35D0E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5DDA4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C4CAA6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9F15A1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E0D745E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35FA71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D56EB0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103FACD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58CE6B7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66A16E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D4B9B6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89693B7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ADBBA1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03FBC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DE2D74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8264E0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564C5E2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084725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9E1A53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0A64D1B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5D42558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FCA19A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3D0325D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28F413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286906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51E938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D6CBB3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F5838AE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683280D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0A46772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214965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E097E62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1B0B651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D7493F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221DAB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D1713B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F1C5D7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3FA809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1E66C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5A479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A7987EF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609D02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7456FA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76399B6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4A70676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1A5FB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EB94F5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26CA67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2F918F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EFE103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97DD33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60DAE58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5E62985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D39059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556AEF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2BF3FE52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2F42458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53C4AF9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515258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4E45B4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0D4B5B3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4B6D6A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B1701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D263AD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3EABEFB8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1846E0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63E1D4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5DB75C7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69244C9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7358DE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024EEEE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EECF5D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9617C0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19E90E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0EA2CA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87FE05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528C91A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B7C8A2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98AEB0" w14:textId="58367C12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5728CD9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4E1F2D4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65B8B3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D6B712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E10C55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DA2FBEF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A7DEC3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31997B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DDF5C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92B0399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35EDC9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EFEC65" w14:textId="3D42A292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44CB74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100D1A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D18CF84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BDDC2C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876074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C3981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86CAE7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22CCD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1A4F65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F649B00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4">
              <w:t>"</w:t>
            </w:r>
            <w:r w:rsidRPr="00191804">
              <w:rPr>
                <w:cs/>
              </w:rPr>
              <w:t>อยู่ระหว่างพัฒนาระบบ</w:t>
            </w:r>
            <w:r w:rsidRPr="00191804"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9B2983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4709E" w14:textId="40638152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1B111B4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48468A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776B98C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B9023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9676A2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1F45A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17EFD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81DEF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1411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A5B6E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826999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19D5DD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  <w:bottom w:val="single" w:sz="12" w:space="0" w:color="002060"/>
            </w:tcBorders>
          </w:tcPr>
          <w:p w14:paraId="352E83D6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0A4566A6" w14:textId="77777777" w:rsidR="00D678B3" w:rsidRPr="00B742BC" w:rsidRDefault="00D678B3" w:rsidP="00D678B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37F9319" w14:textId="72C56486" w:rsidR="00D678B3" w:rsidRDefault="00D678B3" w:rsidP="00D678B3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C2E8E75" w14:textId="5A87AA97" w:rsidR="00E1104F" w:rsidRPr="00D678B3" w:rsidRDefault="00E1104F" w:rsidP="00D678B3">
      <w:pPr>
        <w:pStyle w:val="Heading3"/>
        <w:spacing w:before="0" w:after="120" w:line="240" w:lineRule="auto"/>
      </w:pPr>
      <w:bookmarkStart w:id="106" w:name="_Toc125035677"/>
      <w:r w:rsidRPr="00803BE3">
        <w:t>4</w:t>
      </w:r>
      <w:r w:rsidRPr="00803BE3">
        <w:rPr>
          <w:cs/>
        </w:rPr>
        <w:t xml:space="preserve">.4 </w:t>
      </w:r>
      <w:r w:rsidRPr="00803BE3">
        <w:t>Business Loan Profile</w:t>
      </w:r>
      <w:r w:rsidRPr="00803BE3">
        <w:rPr>
          <w:cs/>
        </w:rPr>
        <w:t xml:space="preserve"> (</w:t>
      </w:r>
      <w:r w:rsidRPr="00803BE3">
        <w:t>DER_BLP</w:t>
      </w:r>
      <w:r w:rsidRPr="00803BE3">
        <w:rPr>
          <w:cs/>
        </w:rPr>
        <w:t>)</w:t>
      </w:r>
      <w:bookmarkEnd w:id="106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372"/>
        <w:gridCol w:w="691"/>
        <w:gridCol w:w="309"/>
        <w:gridCol w:w="493"/>
        <w:gridCol w:w="392"/>
        <w:gridCol w:w="1352"/>
        <w:gridCol w:w="1428"/>
        <w:gridCol w:w="1250"/>
        <w:gridCol w:w="278"/>
        <w:gridCol w:w="493"/>
        <w:gridCol w:w="392"/>
        <w:gridCol w:w="1352"/>
      </w:tblGrid>
      <w:tr w:rsidR="00C773B0" w:rsidRPr="00B742BC" w14:paraId="77CEB3B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396207B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68CBE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31FC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1C609DA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574D44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FFEB5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F3B8F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A0B2E66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FFDD04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773B0" w:rsidRPr="00B742BC" w14:paraId="115D8264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D2A9A9" w14:textId="77777777" w:rsidR="00C773B0" w:rsidRPr="00B742BC" w:rsidRDefault="00C773B0" w:rsidP="00B07708">
            <w:pPr>
              <w:jc w:val="center"/>
            </w:pPr>
          </w:p>
        </w:tc>
        <w:tc>
          <w:tcPr>
            <w:tcW w:w="7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C39B3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6C9F2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11E4CDC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2778F2D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FBCA9D6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C2D38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EF72D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F15967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A3A56E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23D52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3E8F2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FC47DB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5A3313E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B5FE409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BBFF77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45C0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8B9D0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134A7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C90EC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0717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3DEA3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94F808C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A034DCE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CCB49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39267B" w14:textId="77777777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</w:tcBorders>
          </w:tcPr>
          <w:p w14:paraId="0685E872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6D7B" w:rsidRPr="00B742BC" w14:paraId="60294C21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8EC753" w14:textId="77777777" w:rsidR="00CF6D7B" w:rsidRPr="00B742BC" w:rsidRDefault="00CF6D7B" w:rsidP="00CF6D7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481AF8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E37383E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755B78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42E63A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8744E5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6AC88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9CAE60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5DA7AF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9ABD9ED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D4398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AFE77A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1F5021B1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3CCF505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5A7D1C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497E5CF5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C10F4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73DC5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D84B9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D7FDC7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2F77AF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00F5DD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48902F8A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E7C959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31D7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0D473F" w14:textId="77777777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1733BF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6D7B" w:rsidRPr="00B742BC" w14:paraId="04E2CEC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4AC205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670234FF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AB80C2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B7152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B2481D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85520F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A9D4E8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597862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76C38F8" w14:textId="5266C41B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99 :</w:t>
            </w:r>
            <w:proofErr w:type="gramEnd"/>
            <w:r>
              <w:t xml:space="preserve">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D2553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1AFD24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6DF45D" w14:textId="74039911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4448D04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</w:tr>
      <w:tr w:rsidR="00CF6D7B" w:rsidRPr="00B742BC" w14:paraId="2EA0FB8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C22CF82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E7F585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6CB83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E472DE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79AC6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99559B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75CD3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D4E6968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42E9DFE" w14:textId="3EA549C0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999999 :</w:t>
            </w:r>
            <w:proofErr w:type="gramEnd"/>
            <w:r>
              <w:t xml:space="preserve">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6FB945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23550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2840D" w14:textId="49142713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5010C6A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  <w:tr w:rsidR="00CF6D7B" w:rsidRPr="00B742BC" w14:paraId="1114DC4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DD8F14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EC6DED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E5F993A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8605B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94EC95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44DA16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6F3C30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64A7C6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A852276" w14:textId="660B1274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087BFF1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DB476E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5040B9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4ECFB30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070E1E9C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527DFB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3FB7F44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2234F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58E11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37E27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F7C33A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09534D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5CD728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5AFC922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C4159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7DF00B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6E9EE7" w14:textId="252BCE29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64D2D3A4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F6D7B" w:rsidRPr="00B742BC" w14:paraId="04CD073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B90CF4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D32D504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22D545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5C713C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70FB5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670BB4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F38BCB9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EACF839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CBB75A8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E9D646F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22A4DB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1B37AF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A33EB0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F6D7B" w:rsidRPr="00B742BC" w14:paraId="6C0BBE3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89AE3B5" w14:textId="77777777" w:rsidR="00CF6D7B" w:rsidRPr="00B742BC" w:rsidRDefault="00CF6D7B" w:rsidP="00CF6D7B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1E73F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53A31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3C95F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1279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7A849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FE4CB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89055C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A9F4415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pacing w:val="-4"/>
              </w:rPr>
              <w:t>"</w:t>
            </w:r>
            <w:r>
              <w:rPr>
                <w:rFonts w:hint="cs"/>
                <w:spacing w:val="-4"/>
                <w:cs/>
              </w:rPr>
              <w:t>ธุรกิจขนาดย่อม</w:t>
            </w:r>
            <w:r>
              <w:rPr>
                <w:spacing w:val="-4"/>
              </w:rPr>
              <w:t xml:space="preserve">" 2004600002 Small </w:t>
            </w:r>
            <w:r>
              <w:rPr>
                <w:spacing w:val="-4"/>
              </w:rPr>
              <w:br/>
            </w:r>
            <w:r>
              <w:rPr>
                <w:rFonts w:hint="cs"/>
                <w:spacing w:val="-4"/>
                <w:cs/>
              </w:rPr>
              <w:t>เฉพาะกรณีแยกระหว่าง</w:t>
            </w:r>
            <w:r>
              <w:rPr>
                <w:spacing w:val="-4"/>
              </w:rPr>
              <w:t xml:space="preserve"> "</w:t>
            </w:r>
            <w:r>
              <w:rPr>
                <w:rFonts w:hint="cs"/>
                <w:spacing w:val="-4"/>
                <w:cs/>
              </w:rPr>
              <w:t>ธุรกิจรายย่อย</w:t>
            </w:r>
            <w:r>
              <w:rPr>
                <w:spacing w:val="-4"/>
              </w:rPr>
              <w:t xml:space="preserve">" </w:t>
            </w:r>
            <w:r>
              <w:rPr>
                <w:rFonts w:hint="cs"/>
                <w:spacing w:val="-4"/>
                <w:cs/>
              </w:rPr>
              <w:t>และ</w:t>
            </w:r>
            <w:r>
              <w:rPr>
                <w:spacing w:val="-4"/>
              </w:rPr>
              <w:t xml:space="preserve"> "</w:t>
            </w:r>
            <w:r>
              <w:rPr>
                <w:rFonts w:hint="cs"/>
                <w:spacing w:val="-4"/>
                <w:cs/>
              </w:rPr>
              <w:t>ธุรกิจขนาดย่อม</w:t>
            </w:r>
            <w:r>
              <w:rPr>
                <w:spacing w:val="-4"/>
              </w:rPr>
              <w:t xml:space="preserve">" </w:t>
            </w:r>
            <w:r>
              <w:rPr>
                <w:rFonts w:hint="cs"/>
                <w:spacing w:val="-4"/>
                <w:cs/>
              </w:rPr>
              <w:t>ไม่ได้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B03B32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FD54C9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AA6688" w14:textId="1C90AE99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</w:tcBorders>
          </w:tcPr>
          <w:p w14:paraId="702C3C2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22AAF082" w14:textId="77777777" w:rsidR="00EC3C86" w:rsidRDefault="00EC3C86"/>
    <w:p w14:paraId="491303CB" w14:textId="77777777" w:rsidR="000957E3" w:rsidRDefault="000957E3">
      <w:r>
        <w:br w:type="page"/>
      </w:r>
    </w:p>
    <w:p w14:paraId="32ABAAEF" w14:textId="64DBE1E8" w:rsidR="00EC3C86" w:rsidRPr="00803BE3" w:rsidRDefault="00EC3C86" w:rsidP="00EC3C86">
      <w:pPr>
        <w:pStyle w:val="Heading3"/>
        <w:spacing w:before="0" w:after="120" w:line="240" w:lineRule="auto"/>
        <w:rPr>
          <w:cs/>
        </w:rPr>
      </w:pPr>
      <w:bookmarkStart w:id="107" w:name="_Toc125035678"/>
      <w:r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107"/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434"/>
        <w:gridCol w:w="676"/>
        <w:gridCol w:w="265"/>
        <w:gridCol w:w="463"/>
        <w:gridCol w:w="355"/>
        <w:gridCol w:w="1385"/>
        <w:gridCol w:w="1466"/>
        <w:gridCol w:w="1359"/>
        <w:gridCol w:w="232"/>
        <w:gridCol w:w="463"/>
        <w:gridCol w:w="355"/>
        <w:gridCol w:w="1385"/>
      </w:tblGrid>
      <w:tr w:rsidR="000957E3" w:rsidRPr="00B742BC" w14:paraId="245E6C01" w14:textId="77777777" w:rsidTr="007E3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21751A2" w14:textId="77777777" w:rsidR="000957E3" w:rsidRPr="00B742BC" w:rsidRDefault="000957E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A3A72A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50E501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26E1CA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90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54ECD00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1B3CA9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F2FA0F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6FE30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16615C7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0957E3" w:rsidRPr="00B742BC" w14:paraId="5CA63837" w14:textId="77777777" w:rsidTr="007E3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5622DBD" w14:textId="77777777" w:rsidR="000957E3" w:rsidRPr="00B742BC" w:rsidRDefault="000957E3">
            <w:pPr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81A186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1E60CE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74917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FE02EF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C37034" w14:textId="77777777" w:rsidR="000957E3" w:rsidRPr="00C61BDF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B44B8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C1CB8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FA94225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B5B7250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3D54F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20D02" w14:textId="77777777" w:rsidR="000957E3" w:rsidRPr="00C61BDF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DE9C7E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112013A9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top w:val="single" w:sz="12" w:space="0" w:color="003865"/>
              <w:right w:val="single" w:sz="4" w:space="0" w:color="002060"/>
            </w:tcBorders>
          </w:tcPr>
          <w:p w14:paraId="6FC76D45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7E15B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4D527A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61D3CE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077C99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43CF9B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800E81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93040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27CC25F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739760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72ABC2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3425EB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top w:val="single" w:sz="12" w:space="0" w:color="003865"/>
              <w:left w:val="single" w:sz="4" w:space="0" w:color="002060"/>
            </w:tcBorders>
          </w:tcPr>
          <w:p w14:paraId="2F9F6630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1603" w:rsidRPr="00B742BC" w14:paraId="63172314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169EF42B" w14:textId="77777777" w:rsidR="00601603" w:rsidRPr="00B742BC" w:rsidRDefault="00601603" w:rsidP="006016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B09CAD1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B6B2C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F56A11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F2C5B3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01972E5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DA3A18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1F366D1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1BC1277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1D39B4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3BA812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ABBA24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510DDBB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0E5AF577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09A98F6F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8F04EA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5E80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A4524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F63F6C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16EBD7FF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CA093B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1D11419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1CFCB9B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6D1831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45D58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1EACEA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FDC37F2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1603" w:rsidRPr="00B742BC" w14:paraId="4B648A10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528792B2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613A6E8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F6EFDE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5CEC7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E882C0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BECBA58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3B59D75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666306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7F1CEFE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29EE32E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7E2DAE" w14:textId="4043D30C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AB6179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4C7430F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t xml:space="preserve">Default Classification for initial data </w:t>
            </w:r>
            <w:r>
              <w:br/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601603" w:rsidRPr="00B742BC" w14:paraId="3696D1FF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6B116C10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166BA35E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A6702D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E607EB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CA9338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597EA4CF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856E64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BE8E053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FF29C81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6ADE3A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DC16FD" w14:textId="05045A1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6A9911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D7EDAA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601603" w:rsidRPr="00B742BC" w14:paraId="1DBABDB6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5302E666" w14:textId="77777777" w:rsidR="00601603" w:rsidRPr="00B742BC" w:rsidRDefault="00601603" w:rsidP="006016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14DAAD3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9F3D58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701008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7E37A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1129B7D8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87E9989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BD4DBDB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30035E84" w14:textId="7A69E996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4DAE78" w14:textId="313C893E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2AF422" w14:textId="1300D8F5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E47B37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2D57D608" w14:textId="56EF3120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6851C487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200CA990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0D1C6DE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C6E60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744B6E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7E721C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38EC6A06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0AC3774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D83DB9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7C4C138" w14:textId="361E42E5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35411C" w14:textId="5C7CADA4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00F98C0" w14:textId="228FF61D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63E5D4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1074B509" w14:textId="4C330612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1603" w:rsidRPr="00B742BC" w14:paraId="5A7B1D7B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23ED59F8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3A13A49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45EF64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4FDA640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DF8D5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83DFCE6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D1BE989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DAE86B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312F477" w14:textId="468BADDC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s/>
              </w:rPr>
            </w:pPr>
            <w:r w:rsidRPr="00C25871">
              <w:rPr>
                <w:caps/>
                <w:color w:val="00B050"/>
              </w:rPr>
              <w:t>0.02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39376D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31011F0" w14:textId="07E1787A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8CE6A6" w14:textId="430015CB" w:rsidR="00601603" w:rsidRPr="00C25871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25871">
              <w:rPr>
                <w:color w:val="00B050"/>
              </w:rPr>
              <w:t>Y</w:t>
            </w: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A794C91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601603" w:rsidRPr="00B742BC" w14:paraId="5185B0DD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4026EA79" w14:textId="77777777" w:rsidR="00601603" w:rsidRPr="00C61BDF" w:rsidRDefault="00601603" w:rsidP="00601603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FFE084A" w14:textId="77777777" w:rsidR="00601603" w:rsidRPr="00C61BDF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90BAAD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5656BD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4A6CF9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5F435DE7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67651C4" w14:textId="77777777" w:rsidR="00601603" w:rsidRPr="00C61BDF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42BA6CA" w14:textId="77777777" w:rsidR="00601603" w:rsidRPr="00C61BDF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9AA8460" w14:textId="77777777" w:rsidR="00601603" w:rsidRPr="00C61BDF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A52D6B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CC33D8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8EDB45F" w14:textId="77777777" w:rsidR="00601603" w:rsidRPr="00C25871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22D5E40" w14:textId="77777777" w:rsidR="00601603" w:rsidRPr="00C61BDF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01603" w:rsidRPr="00B742BC" w14:paraId="5CB7B29A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10DEF29E" w14:textId="77777777" w:rsidR="00601603" w:rsidRPr="00C61BDF" w:rsidRDefault="00601603" w:rsidP="00601603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540E5331" w14:textId="77777777" w:rsidR="00601603" w:rsidRPr="00C61BDF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49A56B1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FFCA09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AA787B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2BDCF19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2DA8DD" w14:textId="77777777" w:rsidR="00601603" w:rsidRPr="00C61BDF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B41328" w14:textId="77777777" w:rsidR="00601603" w:rsidRPr="00C61BDF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gramStart"/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proofErr w:type="gramEnd"/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74FBC74" w14:textId="77777777" w:rsidR="00601603" w:rsidRPr="00C61BDF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FD563B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E1CFBA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EAF88B" w14:textId="77777777" w:rsidR="00601603" w:rsidRPr="00C25871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2F4DF4DE" w14:textId="77777777" w:rsidR="00601603" w:rsidRPr="00C61BDF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01603" w:rsidRPr="00B742BC" w14:paraId="66CBDE9D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0E4BA281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06A5D934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38A450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880786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956690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18C75B5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8C80F6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D3C3FE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B6C2EEC" w14:textId="5D21CD8B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5871">
              <w:rPr>
                <w:caps/>
                <w:color w:val="00B050"/>
              </w:rPr>
              <w:t>0.02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5101CE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BF0F3C" w14:textId="6FD78DCD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B82AA4" w14:textId="7550E3CF" w:rsidR="00601603" w:rsidRPr="00C25871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25871">
              <w:rPr>
                <w:color w:val="00B050"/>
              </w:rPr>
              <w:t>Y</w:t>
            </w: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1E48B81C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601603" w:rsidRPr="00B742BC" w14:paraId="0E0EE159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bottom w:val="single" w:sz="12" w:space="0" w:color="002060"/>
              <w:right w:val="single" w:sz="4" w:space="0" w:color="002060"/>
            </w:tcBorders>
          </w:tcPr>
          <w:p w14:paraId="36282213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B0021A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4D790F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2A179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D76E8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7B16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1E4332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04892A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0EEC59" w14:textId="7EF67A28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8DCEE1" w14:textId="0F7E650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463839" w14:textId="3B67D521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E7BC2C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  <w:bottom w:val="single" w:sz="12" w:space="0" w:color="002060"/>
            </w:tcBorders>
          </w:tcPr>
          <w:p w14:paraId="7C2AB92D" w14:textId="41F92E9F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70FD57" w14:textId="60ECEA5F" w:rsidR="00EC3C86" w:rsidRPr="007A0860" w:rsidRDefault="007E3B35" w:rsidP="004167B5">
      <w:pPr>
        <w:spacing w:after="120" w:line="240" w:lineRule="auto"/>
      </w:pPr>
      <w:r>
        <w:rPr>
          <w:rFonts w:hint="cs"/>
          <w:cs/>
        </w:rPr>
        <w:t xml:space="preserve">หมายเหตุ </w:t>
      </w:r>
      <w:r>
        <w:t xml:space="preserve">: </w:t>
      </w:r>
      <w:r w:rsidRPr="00B742BC">
        <w:t>Income</w:t>
      </w:r>
      <w:r w:rsidRPr="00B742BC">
        <w:rPr>
          <w:cs/>
        </w:rPr>
        <w:t xml:space="preserve"> </w:t>
      </w:r>
      <w:r w:rsidRPr="00B742BC">
        <w:t>in Baht</w:t>
      </w:r>
      <w:r w:rsidRPr="00352C15">
        <w:rPr>
          <w:cs/>
        </w:rPr>
        <w:t xml:space="preserve"> </w:t>
      </w:r>
      <w:r>
        <w:rPr>
          <w:rFonts w:hint="cs"/>
          <w:cs/>
        </w:rPr>
        <w:t xml:space="preserve">และ </w:t>
      </w:r>
      <w:r w:rsidRPr="00B742BC">
        <w:t>Other Debt Burden in Baht</w:t>
      </w:r>
      <w:r w:rsidRPr="00352C15">
        <w:rPr>
          <w:cs/>
        </w:rPr>
        <w:t xml:space="preserve"> </w:t>
      </w:r>
      <w:r w:rsidR="00352C15" w:rsidRPr="00352C15">
        <w:rPr>
          <w:cs/>
        </w:rPr>
        <w:t>รายงาน</w:t>
      </w:r>
      <w:r w:rsidR="00352C15">
        <w:rPr>
          <w:rFonts w:hint="cs"/>
          <w:cs/>
        </w:rPr>
        <w:t xml:space="preserve"> </w:t>
      </w:r>
      <w:r w:rsidR="00352C15">
        <w:t>Default Value</w:t>
      </w:r>
      <w:r w:rsidR="00352C15">
        <w:rPr>
          <w:rFonts w:hint="cs"/>
          <w:cs/>
        </w:rPr>
        <w:t xml:space="preserve"> </w:t>
      </w:r>
      <w:r>
        <w:rPr>
          <w:rFonts w:hint="cs"/>
          <w:cs/>
        </w:rPr>
        <w:t>เฉพาะ</w:t>
      </w:r>
      <w:r w:rsidR="00352C15" w:rsidRPr="00352C15">
        <w:rPr>
          <w:cs/>
        </w:rPr>
        <w:t>กรณีไม่ได้ใช้รายได้ในการพิจารณาสินเชื่อ</w:t>
      </w:r>
      <w:r w:rsidR="008C6F2E">
        <w:rPr>
          <w:rFonts w:hint="cs"/>
          <w:cs/>
        </w:rPr>
        <w:t xml:space="preserve"> </w:t>
      </w:r>
      <w:r w:rsidR="008C6F2E" w:rsidRPr="008C6F2E">
        <w:rPr>
          <w:cs/>
        </w:rPr>
        <w:t>ตามที่สถาบันการเงินใช้</w:t>
      </w:r>
      <w:r w:rsidR="007A0860" w:rsidRPr="007A0860">
        <w:rPr>
          <w:cs/>
        </w:rPr>
        <w:t>ในการประเมินความเสี่ยงตามมาตรฐานการพิจารณาสินเชื่อของสถาบันการเงิน (</w:t>
      </w:r>
      <w:r w:rsidR="007A0860" w:rsidRPr="007A0860">
        <w:t>Underwriting Standard)</w:t>
      </w:r>
    </w:p>
    <w:p w14:paraId="3F4D3443" w14:textId="77777777" w:rsidR="004167B5" w:rsidRPr="004167B5" w:rsidRDefault="004167B5" w:rsidP="004167B5">
      <w:pPr>
        <w:spacing w:after="120" w:line="240" w:lineRule="auto"/>
        <w:rPr>
          <w:b/>
          <w:bCs/>
          <w:cs/>
        </w:rPr>
      </w:pPr>
    </w:p>
    <w:p w14:paraId="26A7FEBA" w14:textId="2C4E7857" w:rsidR="00A26D7B" w:rsidRPr="00803BE3" w:rsidRDefault="00A26D7B" w:rsidP="00A26D7B">
      <w:pPr>
        <w:pStyle w:val="Heading3"/>
        <w:spacing w:before="0" w:after="120" w:line="240" w:lineRule="auto"/>
      </w:pPr>
      <w:bookmarkStart w:id="108" w:name="_Toc125035679"/>
      <w:r w:rsidRPr="00803BE3">
        <w:t>5</w:t>
      </w:r>
      <w:r w:rsidRPr="00803BE3">
        <w:rPr>
          <w:cs/>
        </w:rPr>
        <w:t>.</w:t>
      </w:r>
      <w:r w:rsidRPr="00803BE3">
        <w:t>1 Credit Line</w:t>
      </w:r>
      <w:r w:rsidRPr="00803BE3">
        <w:rPr>
          <w:cs/>
        </w:rPr>
        <w:t xml:space="preserve"> (</w:t>
      </w:r>
      <w:r w:rsidRPr="00803BE3">
        <w:t>DER_CL</w:t>
      </w:r>
      <w:r w:rsidRPr="00803BE3">
        <w:rPr>
          <w:cs/>
        </w:rPr>
        <w:t>)</w:t>
      </w:r>
      <w:bookmarkEnd w:id="108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429"/>
        <w:gridCol w:w="729"/>
        <w:gridCol w:w="321"/>
        <w:gridCol w:w="517"/>
        <w:gridCol w:w="410"/>
        <w:gridCol w:w="1433"/>
        <w:gridCol w:w="1513"/>
        <w:gridCol w:w="781"/>
        <w:gridCol w:w="289"/>
        <w:gridCol w:w="517"/>
        <w:gridCol w:w="410"/>
        <w:gridCol w:w="1433"/>
      </w:tblGrid>
      <w:tr w:rsidR="00674A2A" w:rsidRPr="00B742BC" w14:paraId="50A0036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B5B9A3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9F787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DCFCF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EE16F4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9764DE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96AA3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0C2ADD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AD52CEF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F29C610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74A2A" w:rsidRPr="00B742BC" w14:paraId="278781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5AEFA48" w14:textId="77777777" w:rsidR="00674A2A" w:rsidRPr="00B742BC" w:rsidRDefault="00674A2A">
            <w:pPr>
              <w:jc w:val="center"/>
            </w:pPr>
          </w:p>
        </w:tc>
        <w:tc>
          <w:tcPr>
            <w:tcW w:w="8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C465A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7CE58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B7D48E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1063756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29AD697" w14:textId="77777777" w:rsidR="00674A2A" w:rsidRPr="00C61BDF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273C3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DF04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036EB7F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5F5209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F0C05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107265" w14:textId="77777777" w:rsidR="00674A2A" w:rsidRPr="00C61BDF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0178E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3DAE1F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7BCCD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6F3DE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A7D92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7C41C8FC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2C8716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B223CC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14449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9852E2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B0960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7829A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23AA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F16D8B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5404228B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A90BD2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F7F515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281FCB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FC913BB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006D48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11553C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3CE838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A572C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F310C3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7AF791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56E0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19DF8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A001C1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6FEAD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6F7E2A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DB65DF6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83F6E7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7D019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B24F6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9CE49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F9EA85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A6A164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8A788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3FC9E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831BFD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989C6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B4EF57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C4EA0D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1C4E4DA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2AD605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461613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DC892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8659C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2F4BD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7D2615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2AEFA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5380B5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218F61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A6454D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BD462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3851CE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AA7394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51D6D69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053A10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A91351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AF169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0372A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5266E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429E09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B58B5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AEB0A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3BB53F9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9173D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15C6A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732D25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6979FB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0214FC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F35804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784604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E60E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895BD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94DE4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1F68C4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02D21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4185C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26B5241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3569B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24305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5E9A26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54C6DE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49D363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FE2764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939CD3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8399E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B4906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14BCE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A08D16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517FA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9AEA6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191F6F3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FAB6A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3DC91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580F1D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4486EE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3CC062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9F8EBC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D33B30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6954D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E78DE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3B7E5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6A4B2F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D32EC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B666ED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1977BB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732CB8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7830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BBA5BA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AD18AF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C2405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14243E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0BF027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CF567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340F9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469B9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CB2513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A3F9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B47519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A11C262" w14:textId="0C43CCB2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5AE9BD" w14:textId="65F1E750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C5E41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CBCD19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7881F4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222045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F25B93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8B0233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842F45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A4192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65B07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F3053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5DC65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8F619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DA05B4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D9FF0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1928F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44CCB8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76E6B8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18AD96C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1929C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F65C02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890C0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9F586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0F954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DDA1AC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90332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D06453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499383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0ED13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7D74D6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F81CC4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874820B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F5535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7DD4F0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45EDF1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A06DE3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3A467B8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2BD7E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06C5DC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E155F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3AB1AA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2953C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7ECE9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C8F2B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1336BB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9279A3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7003D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F0A9C9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5AE6D8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AC579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A81DC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8A6B4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42476E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BB14A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7130F3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13ADF8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9E539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FA03B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6CD22E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9C7F49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059A4FC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3C55AA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8AF387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171C8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AE505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4C152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D38DCB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FF399C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5F833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E39D50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AE7E0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24CE0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FF7D1C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A6F945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ED6D7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F36967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41F3B4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D33039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1D930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9EE90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5DCDAA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A7C7C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DA8E38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32DAD26" w14:textId="3323E680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58755A" w14:textId="201079F8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9AE2EC" w14:textId="18BBCD72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0060C9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48DCBF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55A09E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231891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47234D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61DE7D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A15F1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C8DA2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66E9BD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219A2A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1241CA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216D2916" w14:textId="7982B26B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CDFDB7" w14:textId="034E9A50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08B55AF" w14:textId="77C540B0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62EC52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A10E62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57DADD2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3AFBC5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3D9A36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F5DD93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63F5E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DDFC7B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2BD8DE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2BA2D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1355B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CCD3DFA" w14:textId="3CA375FB" w:rsidR="00674A2A" w:rsidRPr="00B742BC" w:rsidRDefault="003379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</w:t>
            </w:r>
            <w:r>
              <w:rPr>
                <w:rFonts w:hint="cs"/>
                <w:cs/>
              </w:rPr>
              <w:t>อยู่ระหว่างพัฒนาระบบ</w:t>
            </w:r>
            <w:r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CF858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4145B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1C122A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2F18DD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24CAE26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63D50D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AF1150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C1C94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377B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23A56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8D5409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DD9B2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964F1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664B4A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72D38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2943E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1F8DD3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790B05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D1C7D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5BBA72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80C700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324A0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4EE30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697B4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AC5CC3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6FA7B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82E41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B742BC">
              <w:t>Number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B75057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5EBE0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C133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AF410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A21C8A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7DF709D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916AD81" w14:textId="77777777" w:rsidR="00674A2A" w:rsidRPr="00B742BC" w:rsidRDefault="00674A2A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0B1CB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831D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7D4E9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3CBAF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DD73D6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B1DE5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AB845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0134E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5680D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8AD0B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332DAD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66C25E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749BC8" w14:textId="77777777" w:rsidR="00A26D7B" w:rsidRPr="00803BE3" w:rsidRDefault="00A26D7B" w:rsidP="00A26D7B">
      <w:pPr>
        <w:spacing w:after="120" w:line="240" w:lineRule="auto"/>
      </w:pPr>
    </w:p>
    <w:p w14:paraId="2F6F431F" w14:textId="3BE3CD33" w:rsidR="0095056B" w:rsidRPr="00803BE3" w:rsidRDefault="0095056B" w:rsidP="0095056B">
      <w:pPr>
        <w:pStyle w:val="Heading3"/>
        <w:spacing w:before="0" w:after="120" w:line="240" w:lineRule="auto"/>
        <w:rPr>
          <w:cs/>
        </w:rPr>
      </w:pPr>
      <w:bookmarkStart w:id="109" w:name="_Toc125035680"/>
      <w:r w:rsidRPr="00803BE3"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DER_OVD</w:t>
      </w:r>
      <w:r w:rsidRPr="00803BE3">
        <w:rPr>
          <w:cs/>
        </w:rPr>
        <w:t>)</w:t>
      </w:r>
      <w:bookmarkEnd w:id="109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1440"/>
        <w:gridCol w:w="734"/>
        <w:gridCol w:w="323"/>
        <w:gridCol w:w="521"/>
        <w:gridCol w:w="413"/>
        <w:gridCol w:w="1444"/>
        <w:gridCol w:w="1449"/>
        <w:gridCol w:w="787"/>
        <w:gridCol w:w="290"/>
        <w:gridCol w:w="521"/>
        <w:gridCol w:w="413"/>
        <w:gridCol w:w="1444"/>
      </w:tblGrid>
      <w:tr w:rsidR="00674A2A" w:rsidRPr="00B742BC" w14:paraId="6F1FE29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BC8941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EA4EF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E4371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32253A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6EF457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47E6D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701B2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8CD840D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F4FB00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74A2A" w:rsidRPr="00B742BC" w14:paraId="10E5750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543A41A" w14:textId="77777777" w:rsidR="00674A2A" w:rsidRPr="00B742BC" w:rsidRDefault="00674A2A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FB419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1087B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33382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FDB3EA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BF526" w14:textId="77777777" w:rsidR="00674A2A" w:rsidRPr="00571C71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285DD0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A3D87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B345C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88141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77B6C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BFD3C" w14:textId="77777777" w:rsidR="00674A2A" w:rsidRPr="00571C71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C1EB3D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3837F9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DC6688D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A5C41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614CA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C74EE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2AEDC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EFC5EE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88F38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F296F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C9692B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787629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DE8BE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AA14BB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12EA0E6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648B35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69EE7F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8EF54A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90692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FFEF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857A9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BBB391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E47F9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FEB8DC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0206D24D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BE898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AF94D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ED791C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D4BF6D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DA29B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E154E19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261FD1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36ECF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2D8D8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9A7C8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A8521D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162DAC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70FA7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146453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DADA1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EDDFF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B64D10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6DB75772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622E58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22E13D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CBD45DA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2D8EF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D3751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401D3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ADBEB7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F7A568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355A5E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42BC">
              <w:t>Char</w:t>
            </w:r>
            <w:r w:rsidRPr="00B742BC">
              <w:rPr>
                <w:cs/>
              </w:rPr>
              <w:t>(</w:t>
            </w:r>
            <w:proofErr w:type="gramEnd"/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77C9446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5164C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9405D3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B06044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7E6A113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41C1F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CBA28A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76275AB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CF8BAC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2E2F0F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D029AB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DB4914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8F7AC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B66F219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7628AF0" w14:textId="61412E86" w:rsidR="00674A2A" w:rsidRPr="00B742BC" w:rsidRDefault="00574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A67">
              <w:t>"</w:t>
            </w:r>
            <w:r w:rsidRPr="00574A67">
              <w:rPr>
                <w:rFonts w:hint="cs"/>
                <w:cs/>
              </w:rPr>
              <w:t>อยู่ระหว่างพัฒนาระบบ</w:t>
            </w:r>
            <w:r w:rsidRPr="00574A67"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78FBB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5D9637" w14:textId="30B27571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5883B1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69C0CA4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72DB2E3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E667A1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285D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Reason </w:t>
            </w:r>
            <w:r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75A10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B0A46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ECE5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DD24A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594B0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A140A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proofErr w:type="gramEnd"/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3B694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3357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67F50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3091C6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6255062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591D9F" w14:textId="77777777" w:rsidR="004167B5" w:rsidRPr="004167B5" w:rsidRDefault="004167B5" w:rsidP="004167B5">
      <w:pPr>
        <w:spacing w:after="120" w:line="240" w:lineRule="auto"/>
        <w:rPr>
          <w:b/>
          <w:bCs/>
        </w:rPr>
      </w:pPr>
    </w:p>
    <w:p w14:paraId="69BA7912" w14:textId="30632DD1" w:rsidR="004167B5" w:rsidRPr="00803BE3" w:rsidRDefault="004167B5" w:rsidP="004167B5">
      <w:pPr>
        <w:pStyle w:val="Heading3"/>
        <w:spacing w:before="0" w:after="120" w:line="240" w:lineRule="auto"/>
      </w:pPr>
      <w:bookmarkStart w:id="110" w:name="_Toc125035681"/>
      <w:r w:rsidRPr="00803BE3">
        <w:t>7</w:t>
      </w:r>
      <w:r w:rsidRPr="00803BE3">
        <w:rPr>
          <w:cs/>
        </w:rPr>
        <w:t>.</w:t>
      </w:r>
      <w:r w:rsidRPr="00803BE3">
        <w:t>10</w:t>
      </w:r>
      <w:r w:rsidRPr="00803BE3">
        <w:rPr>
          <w:cs/>
        </w:rPr>
        <w:t xml:space="preserve"> </w:t>
      </w:r>
      <w:r w:rsidRPr="00803BE3">
        <w:t xml:space="preserve">Credit Card Spending </w:t>
      </w:r>
      <w:r w:rsidRPr="00803BE3">
        <w:rPr>
          <w:cs/>
        </w:rPr>
        <w:t>(</w:t>
      </w:r>
      <w:r w:rsidRPr="00803BE3">
        <w:t>DER_CCSPD</w:t>
      </w:r>
      <w:r w:rsidRPr="00803BE3">
        <w:rPr>
          <w:cs/>
        </w:rPr>
        <w:t>)</w:t>
      </w:r>
      <w:bookmarkEnd w:id="110"/>
    </w:p>
    <w:p w14:paraId="7110C43C" w14:textId="3F945C96" w:rsidR="004167B5" w:rsidRDefault="004167B5" w:rsidP="004167B5">
      <w:r>
        <w:t xml:space="preserve">Cross </w:t>
      </w:r>
      <w:r w:rsidR="00C25A72">
        <w:t>Default Value</w:t>
      </w:r>
      <w:r>
        <w:t xml:space="preserve"> </w:t>
      </w:r>
      <w:proofErr w:type="gramStart"/>
      <w:r>
        <w:rPr>
          <w:cs/>
        </w:rPr>
        <w:t>ที่เกี่ยวข้อง :</w:t>
      </w:r>
      <w:proofErr w:type="gramEnd"/>
      <w:r>
        <w:rPr>
          <w:cs/>
        </w:rPr>
        <w:t xml:space="preserve"> </w:t>
      </w:r>
      <w:r>
        <w:t>CNCCSPD001</w:t>
      </w:r>
    </w:p>
    <w:p w14:paraId="32D4F95D" w14:textId="497C74D5" w:rsidR="0095056B" w:rsidRPr="00803BE3" w:rsidRDefault="004167B5" w:rsidP="004167B5">
      <w:r>
        <w:rPr>
          <w:cs/>
        </w:rPr>
        <w:t xml:space="preserve">หากไม่มี </w:t>
      </w:r>
      <w:r>
        <w:t xml:space="preserve">Data Entity DER_CCSPD </w:t>
      </w:r>
      <w:r>
        <w:rPr>
          <w:cs/>
        </w:rPr>
        <w:t xml:space="preserve">ส่งมา </w:t>
      </w:r>
      <w:r>
        <w:t xml:space="preserve">Cross </w:t>
      </w:r>
      <w:r w:rsidR="00C25A72">
        <w:t>Default Value</w:t>
      </w:r>
      <w:r>
        <w:t xml:space="preserve"> </w:t>
      </w:r>
      <w:r>
        <w:rPr>
          <w:cs/>
        </w:rPr>
        <w:t xml:space="preserve">จะแสดงสถานะ </w:t>
      </w:r>
      <w:r>
        <w:t xml:space="preserve">waiting for related set </w:t>
      </w:r>
      <w:r>
        <w:rPr>
          <w:cs/>
        </w:rPr>
        <w:t xml:space="preserve">ซึ่งทาง ธปท. อนุโลมให้ค้างสถานะนี้ไว้ได้ในงวดที่ข้อมูลกลุ่ม </w:t>
      </w:r>
      <w:r>
        <w:t xml:space="preserve">C </w:t>
      </w:r>
      <w:r>
        <w:rPr>
          <w:cs/>
        </w:rPr>
        <w:t>ได้รับการผ่อนผันยังไม่ต้องส่ง</w:t>
      </w:r>
    </w:p>
    <w:sectPr w:rsidR="0095056B" w:rsidRPr="00803BE3" w:rsidSect="003611EB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CF7AF" w14:textId="77777777" w:rsidR="007E5B48" w:rsidRDefault="007E5B48" w:rsidP="00764BF4">
      <w:pPr>
        <w:spacing w:after="0" w:line="240" w:lineRule="auto"/>
      </w:pPr>
      <w:r>
        <w:separator/>
      </w:r>
    </w:p>
  </w:endnote>
  <w:endnote w:type="continuationSeparator" w:id="0">
    <w:p w14:paraId="75EFDB1A" w14:textId="77777777" w:rsidR="007E5B48" w:rsidRDefault="007E5B48" w:rsidP="00764BF4">
      <w:pPr>
        <w:spacing w:after="0" w:line="240" w:lineRule="auto"/>
      </w:pPr>
      <w:r>
        <w:continuationSeparator/>
      </w:r>
    </w:p>
  </w:endnote>
  <w:endnote w:type="continuationNotice" w:id="1">
    <w:p w14:paraId="04A21D8E" w14:textId="77777777" w:rsidR="007E5B48" w:rsidRDefault="007E5B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AA1E1" w14:textId="77777777" w:rsidR="00213FDD" w:rsidRDefault="00213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9FF8B" w14:textId="77777777" w:rsidR="00213FDD" w:rsidRDefault="00213F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A04F" w14:textId="77777777" w:rsidR="00213FDD" w:rsidRDefault="00213F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344BB343" w:rsidR="00311612" w:rsidRPr="00764BF4" w:rsidRDefault="00311612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proofErr w:type="gramStart"/>
    <w:r w:rsidRPr="00764BF4">
      <w:rPr>
        <w:rFonts w:ascii="Arial" w:hAnsi="Arial" w:cs="Arial"/>
        <w:color w:val="003865"/>
        <w:sz w:val="18"/>
        <w:szCs w:val="18"/>
      </w:rPr>
      <w:t>Transformation</w:t>
    </w:r>
    <w:r>
      <w:rPr>
        <w:rFonts w:ascii="Arial" w:hAnsi="Arial"/>
        <w:color w:val="003865"/>
        <w:sz w:val="18"/>
        <w:szCs w:val="18"/>
        <w:cs/>
      </w:rPr>
      <w:t xml:space="preserve"> :</w:t>
    </w:r>
    <w:proofErr w:type="gramEnd"/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proofErr w:type="gramStart"/>
    <w:r w:rsidRPr="00764BF4">
      <w:rPr>
        <w:rFonts w:ascii="Arial" w:hAnsi="Arial" w:cs="Arial"/>
        <w:color w:val="003865"/>
        <w:sz w:val="18"/>
        <w:szCs w:val="18"/>
      </w:rPr>
      <w:t>Transformation</w:t>
    </w:r>
    <w:r>
      <w:rPr>
        <w:rFonts w:ascii="Arial" w:hAnsi="Arial"/>
        <w:color w:val="003865"/>
        <w:sz w:val="18"/>
        <w:szCs w:val="18"/>
        <w:cs/>
      </w:rPr>
      <w:t xml:space="preserve"> :</w:t>
    </w:r>
    <w:proofErr w:type="gramEnd"/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52179" w14:textId="77777777" w:rsidR="007E5B48" w:rsidRDefault="007E5B48" w:rsidP="00764BF4">
      <w:pPr>
        <w:spacing w:after="0" w:line="240" w:lineRule="auto"/>
      </w:pPr>
      <w:r>
        <w:separator/>
      </w:r>
    </w:p>
  </w:footnote>
  <w:footnote w:type="continuationSeparator" w:id="0">
    <w:p w14:paraId="34091F7A" w14:textId="77777777" w:rsidR="007E5B48" w:rsidRDefault="007E5B48" w:rsidP="00764BF4">
      <w:pPr>
        <w:spacing w:after="0" w:line="240" w:lineRule="auto"/>
      </w:pPr>
      <w:r>
        <w:continuationSeparator/>
      </w:r>
    </w:p>
  </w:footnote>
  <w:footnote w:type="continuationNotice" w:id="1">
    <w:p w14:paraId="4A63FF9F" w14:textId="77777777" w:rsidR="007E5B48" w:rsidRDefault="007E5B48">
      <w:pPr>
        <w:spacing w:after="0" w:line="240" w:lineRule="auto"/>
      </w:pPr>
    </w:p>
  </w:footnote>
  <w:footnote w:id="2">
    <w:p w14:paraId="492DFED5" w14:textId="420C62CB" w:rsidR="00311612" w:rsidRPr="006A5F44" w:rsidRDefault="00311612">
      <w:pPr>
        <w:pStyle w:val="FootnoteText"/>
        <w:rPr>
          <w:rFonts w:cs="Browallia New"/>
          <w:sz w:val="24"/>
          <w:szCs w:val="24"/>
          <w:cs/>
        </w:rPr>
      </w:pPr>
      <w:r w:rsidRPr="001E0EE2">
        <w:rPr>
          <w:rStyle w:val="FootnoteReference"/>
          <w:rFonts w:cs="Browallia New"/>
          <w:sz w:val="24"/>
          <w:szCs w:val="24"/>
        </w:rPr>
        <w:footnoteRef/>
      </w:r>
      <w:r w:rsidRPr="001E0EE2">
        <w:rPr>
          <w:rFonts w:cs="Browallia New"/>
          <w:sz w:val="24"/>
          <w:szCs w:val="24"/>
        </w:rPr>
        <w:t xml:space="preserve"> Data Entity 4.1, 4.2, 4.3 </w:t>
      </w:r>
      <w:r w:rsidRPr="001E0EE2">
        <w:rPr>
          <w:rFonts w:cs="Browallia New" w:hint="cs"/>
          <w:sz w:val="24"/>
          <w:szCs w:val="24"/>
          <w:cs/>
        </w:rPr>
        <w:t xml:space="preserve">อยู่ภายใต้ </w:t>
      </w:r>
      <w:r w:rsidRPr="001E0EE2">
        <w:rPr>
          <w:rFonts w:cs="Browallia New"/>
          <w:sz w:val="24"/>
          <w:szCs w:val="24"/>
        </w:rPr>
        <w:t xml:space="preserve">Subject Area : Counterparty (CTP) </w:t>
      </w:r>
      <w:r w:rsidRPr="001E0EE2">
        <w:rPr>
          <w:rFonts w:cs="Browallia New" w:hint="cs"/>
          <w:sz w:val="24"/>
          <w:szCs w:val="24"/>
          <w:cs/>
        </w:rPr>
        <w:t xml:space="preserve">และจะใช้ในการอ้างอิงสำหรับ </w:t>
      </w:r>
      <w:r w:rsidRPr="001E0EE2">
        <w:rPr>
          <w:rFonts w:cs="Browallia New"/>
          <w:sz w:val="24"/>
          <w:szCs w:val="24"/>
        </w:rPr>
        <w:t xml:space="preserve">Subject area </w:t>
      </w:r>
      <w:r w:rsidRPr="001E0EE2">
        <w:rPr>
          <w:rFonts w:cs="Browallia New" w:hint="cs"/>
          <w:sz w:val="24"/>
          <w:szCs w:val="24"/>
          <w:cs/>
        </w:rPr>
        <w:t xml:space="preserve">อื่น ๆ ด้วย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4292" w14:textId="0FC223B6" w:rsidR="00213FDD" w:rsidRDefault="00213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27432" w14:textId="25E0A402" w:rsidR="00213FDD" w:rsidRDefault="00213F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77B12" w14:textId="7DB7D061" w:rsidR="00213FDD" w:rsidRDefault="00213F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4329"/>
    <w:multiLevelType w:val="hybridMultilevel"/>
    <w:tmpl w:val="E1FC1D80"/>
    <w:lvl w:ilvl="0" w:tplc="8BCE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E7BB8"/>
    <w:multiLevelType w:val="hybridMultilevel"/>
    <w:tmpl w:val="8B8ACC1E"/>
    <w:lvl w:ilvl="0" w:tplc="980EC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84CC4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34FDD"/>
    <w:multiLevelType w:val="hybridMultilevel"/>
    <w:tmpl w:val="CC5A43AC"/>
    <w:lvl w:ilvl="0" w:tplc="F3604A2C">
      <w:numFmt w:val="bullet"/>
      <w:lvlText w:val="-"/>
      <w:lvlJc w:val="left"/>
      <w:pPr>
        <w:ind w:left="1440" w:hanging="360"/>
      </w:pPr>
      <w:rPr>
        <w:rFonts w:ascii="Browallia New" w:eastAsiaTheme="minorHAnsi" w:hAnsi="Browallia New" w:cs="Browallia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E46415F"/>
    <w:multiLevelType w:val="hybridMultilevel"/>
    <w:tmpl w:val="281C3B52"/>
    <w:lvl w:ilvl="0" w:tplc="F0D6F26C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130EA2"/>
    <w:multiLevelType w:val="hybridMultilevel"/>
    <w:tmpl w:val="6CCC3F40"/>
    <w:lvl w:ilvl="0" w:tplc="3EC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B74FC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C7274E"/>
    <w:multiLevelType w:val="hybridMultilevel"/>
    <w:tmpl w:val="9F66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39"/>
  </w:num>
  <w:num w:numId="2" w16cid:durableId="463275147">
    <w:abstractNumId w:val="40"/>
  </w:num>
  <w:num w:numId="3" w16cid:durableId="2145998158">
    <w:abstractNumId w:val="4"/>
  </w:num>
  <w:num w:numId="4" w16cid:durableId="1951886889">
    <w:abstractNumId w:val="72"/>
  </w:num>
  <w:num w:numId="5" w16cid:durableId="123620120">
    <w:abstractNumId w:val="34"/>
  </w:num>
  <w:num w:numId="6" w16cid:durableId="1854228067">
    <w:abstractNumId w:val="43"/>
  </w:num>
  <w:num w:numId="7" w16cid:durableId="266734738">
    <w:abstractNumId w:val="58"/>
  </w:num>
  <w:num w:numId="8" w16cid:durableId="1838881973">
    <w:abstractNumId w:val="45"/>
  </w:num>
  <w:num w:numId="9" w16cid:durableId="1724982697">
    <w:abstractNumId w:val="33"/>
  </w:num>
  <w:num w:numId="10" w16cid:durableId="913704674">
    <w:abstractNumId w:val="82"/>
  </w:num>
  <w:num w:numId="11" w16cid:durableId="55712830">
    <w:abstractNumId w:val="73"/>
  </w:num>
  <w:num w:numId="12" w16cid:durableId="367609248">
    <w:abstractNumId w:val="71"/>
  </w:num>
  <w:num w:numId="13" w16cid:durableId="545724389">
    <w:abstractNumId w:val="41"/>
  </w:num>
  <w:num w:numId="14" w16cid:durableId="1261453058">
    <w:abstractNumId w:val="83"/>
  </w:num>
  <w:num w:numId="15" w16cid:durableId="262081434">
    <w:abstractNumId w:val="51"/>
  </w:num>
  <w:num w:numId="16" w16cid:durableId="2126776843">
    <w:abstractNumId w:val="75"/>
  </w:num>
  <w:num w:numId="17" w16cid:durableId="1497184825">
    <w:abstractNumId w:val="3"/>
  </w:num>
  <w:num w:numId="18" w16cid:durableId="789082894">
    <w:abstractNumId w:val="0"/>
  </w:num>
  <w:num w:numId="19" w16cid:durableId="237372431">
    <w:abstractNumId w:val="6"/>
  </w:num>
  <w:num w:numId="20" w16cid:durableId="1154178828">
    <w:abstractNumId w:val="24"/>
  </w:num>
  <w:num w:numId="21" w16cid:durableId="559054221">
    <w:abstractNumId w:val="20"/>
  </w:num>
  <w:num w:numId="22" w16cid:durableId="287394068">
    <w:abstractNumId w:val="17"/>
  </w:num>
  <w:num w:numId="23" w16cid:durableId="1273702819">
    <w:abstractNumId w:val="49"/>
  </w:num>
  <w:num w:numId="24" w16cid:durableId="593780353">
    <w:abstractNumId w:val="67"/>
  </w:num>
  <w:num w:numId="25" w16cid:durableId="1592203283">
    <w:abstractNumId w:val="64"/>
  </w:num>
  <w:num w:numId="26" w16cid:durableId="1703050330">
    <w:abstractNumId w:val="12"/>
  </w:num>
  <w:num w:numId="27" w16cid:durableId="1559129273">
    <w:abstractNumId w:val="44"/>
  </w:num>
  <w:num w:numId="28" w16cid:durableId="1586962804">
    <w:abstractNumId w:val="85"/>
  </w:num>
  <w:num w:numId="29" w16cid:durableId="464855304">
    <w:abstractNumId w:val="31"/>
  </w:num>
  <w:num w:numId="30" w16cid:durableId="1384402199">
    <w:abstractNumId w:val="1"/>
  </w:num>
  <w:num w:numId="31" w16cid:durableId="1245455231">
    <w:abstractNumId w:val="22"/>
  </w:num>
  <w:num w:numId="32" w16cid:durableId="1674795602">
    <w:abstractNumId w:val="74"/>
  </w:num>
  <w:num w:numId="33" w16cid:durableId="13701817">
    <w:abstractNumId w:val="55"/>
  </w:num>
  <w:num w:numId="34" w16cid:durableId="1458644204">
    <w:abstractNumId w:val="61"/>
  </w:num>
  <w:num w:numId="35" w16cid:durableId="1172642411">
    <w:abstractNumId w:val="36"/>
  </w:num>
  <w:num w:numId="36" w16cid:durableId="96869032">
    <w:abstractNumId w:val="66"/>
  </w:num>
  <w:num w:numId="37" w16cid:durableId="2000116381">
    <w:abstractNumId w:val="68"/>
  </w:num>
  <w:num w:numId="38" w16cid:durableId="144704532">
    <w:abstractNumId w:val="78"/>
  </w:num>
  <w:num w:numId="39" w16cid:durableId="436489870">
    <w:abstractNumId w:val="48"/>
  </w:num>
  <w:num w:numId="40" w16cid:durableId="2108185833">
    <w:abstractNumId w:val="80"/>
  </w:num>
  <w:num w:numId="41" w16cid:durableId="177818574">
    <w:abstractNumId w:val="69"/>
  </w:num>
  <w:num w:numId="42" w16cid:durableId="1565334231">
    <w:abstractNumId w:val="27"/>
  </w:num>
  <w:num w:numId="43" w16cid:durableId="331221330">
    <w:abstractNumId w:val="60"/>
  </w:num>
  <w:num w:numId="44" w16cid:durableId="772408493">
    <w:abstractNumId w:val="57"/>
  </w:num>
  <w:num w:numId="45" w16cid:durableId="1180199800">
    <w:abstractNumId w:val="8"/>
  </w:num>
  <w:num w:numId="46" w16cid:durableId="1585527299">
    <w:abstractNumId w:val="63"/>
  </w:num>
  <w:num w:numId="47" w16cid:durableId="309943668">
    <w:abstractNumId w:val="21"/>
  </w:num>
  <w:num w:numId="48" w16cid:durableId="56362195">
    <w:abstractNumId w:val="35"/>
  </w:num>
  <w:num w:numId="49" w16cid:durableId="1175800287">
    <w:abstractNumId w:val="9"/>
  </w:num>
  <w:num w:numId="50" w16cid:durableId="664238006">
    <w:abstractNumId w:val="70"/>
  </w:num>
  <w:num w:numId="51" w16cid:durableId="516237542">
    <w:abstractNumId w:val="11"/>
  </w:num>
  <w:num w:numId="52" w16cid:durableId="938372362">
    <w:abstractNumId w:val="87"/>
  </w:num>
  <w:num w:numId="53" w16cid:durableId="2037153531">
    <w:abstractNumId w:val="37"/>
  </w:num>
  <w:num w:numId="54" w16cid:durableId="2076469307">
    <w:abstractNumId w:val="14"/>
  </w:num>
  <w:num w:numId="55" w16cid:durableId="413167875">
    <w:abstractNumId w:val="23"/>
  </w:num>
  <w:num w:numId="56" w16cid:durableId="1050685764">
    <w:abstractNumId w:val="50"/>
  </w:num>
  <w:num w:numId="57" w16cid:durableId="877664699">
    <w:abstractNumId w:val="13"/>
  </w:num>
  <w:num w:numId="58" w16cid:durableId="393822674">
    <w:abstractNumId w:val="77"/>
  </w:num>
  <w:num w:numId="59" w16cid:durableId="1934625728">
    <w:abstractNumId w:val="62"/>
  </w:num>
  <w:num w:numId="60" w16cid:durableId="748889980">
    <w:abstractNumId w:val="46"/>
  </w:num>
  <w:num w:numId="61" w16cid:durableId="1162086473">
    <w:abstractNumId w:val="25"/>
  </w:num>
  <w:num w:numId="62" w16cid:durableId="1943224717">
    <w:abstractNumId w:val="59"/>
  </w:num>
  <w:num w:numId="63" w16cid:durableId="482819117">
    <w:abstractNumId w:val="16"/>
  </w:num>
  <w:num w:numId="64" w16cid:durableId="2071616242">
    <w:abstractNumId w:val="88"/>
  </w:num>
  <w:num w:numId="65" w16cid:durableId="1787430259">
    <w:abstractNumId w:val="18"/>
  </w:num>
  <w:num w:numId="66" w16cid:durableId="1339769246">
    <w:abstractNumId w:val="79"/>
  </w:num>
  <w:num w:numId="67" w16cid:durableId="328681803">
    <w:abstractNumId w:val="84"/>
  </w:num>
  <w:num w:numId="68" w16cid:durableId="897479552">
    <w:abstractNumId w:val="54"/>
  </w:num>
  <w:num w:numId="69" w16cid:durableId="248663372">
    <w:abstractNumId w:val="28"/>
  </w:num>
  <w:num w:numId="70" w16cid:durableId="1627200938">
    <w:abstractNumId w:val="52"/>
  </w:num>
  <w:num w:numId="71" w16cid:durableId="696084928">
    <w:abstractNumId w:val="42"/>
  </w:num>
  <w:num w:numId="72" w16cid:durableId="1104569543">
    <w:abstractNumId w:val="53"/>
  </w:num>
  <w:num w:numId="73" w16cid:durableId="174150006">
    <w:abstractNumId w:val="19"/>
  </w:num>
  <w:num w:numId="74" w16cid:durableId="1711567562">
    <w:abstractNumId w:val="2"/>
  </w:num>
  <w:num w:numId="75" w16cid:durableId="543370474">
    <w:abstractNumId w:val="7"/>
  </w:num>
  <w:num w:numId="76" w16cid:durableId="279187978">
    <w:abstractNumId w:val="76"/>
  </w:num>
  <w:num w:numId="77" w16cid:durableId="928201492">
    <w:abstractNumId w:val="10"/>
  </w:num>
  <w:num w:numId="78" w16cid:durableId="1645621729">
    <w:abstractNumId w:val="56"/>
  </w:num>
  <w:num w:numId="79" w16cid:durableId="640771469">
    <w:abstractNumId w:val="15"/>
  </w:num>
  <w:num w:numId="80" w16cid:durableId="1326545072">
    <w:abstractNumId w:val="29"/>
  </w:num>
  <w:num w:numId="81" w16cid:durableId="970017674">
    <w:abstractNumId w:val="38"/>
  </w:num>
  <w:num w:numId="82" w16cid:durableId="1067803278">
    <w:abstractNumId w:val="32"/>
  </w:num>
  <w:num w:numId="83" w16cid:durableId="1334600343">
    <w:abstractNumId w:val="30"/>
  </w:num>
  <w:num w:numId="84" w16cid:durableId="190579857">
    <w:abstractNumId w:val="81"/>
  </w:num>
  <w:num w:numId="85" w16cid:durableId="317343693">
    <w:abstractNumId w:val="65"/>
  </w:num>
  <w:num w:numId="86" w16cid:durableId="320937452">
    <w:abstractNumId w:val="47"/>
  </w:num>
  <w:num w:numId="87" w16cid:durableId="537476622">
    <w:abstractNumId w:val="5"/>
  </w:num>
  <w:num w:numId="88" w16cid:durableId="38164605">
    <w:abstractNumId w:val="86"/>
  </w:num>
  <w:num w:numId="89" w16cid:durableId="289481029">
    <w:abstractNumId w:val="26"/>
  </w:num>
  <w:num w:numId="90" w16cid:durableId="15664048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66768278">
    <w:abstractNumId w:val="39"/>
  </w:num>
  <w:num w:numId="92" w16cid:durableId="467288793">
    <w:abstractNumId w:val="40"/>
    <w:lvlOverride w:ilvl="0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487"/>
    <w:rsid w:val="00003DDB"/>
    <w:rsid w:val="00004570"/>
    <w:rsid w:val="00004AD2"/>
    <w:rsid w:val="00004B32"/>
    <w:rsid w:val="0000559C"/>
    <w:rsid w:val="00005C71"/>
    <w:rsid w:val="00005E90"/>
    <w:rsid w:val="00005F36"/>
    <w:rsid w:val="000063C8"/>
    <w:rsid w:val="000063F3"/>
    <w:rsid w:val="0000663F"/>
    <w:rsid w:val="00006881"/>
    <w:rsid w:val="00006A4B"/>
    <w:rsid w:val="0000721D"/>
    <w:rsid w:val="000072C1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B8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0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6E2B"/>
    <w:rsid w:val="00017104"/>
    <w:rsid w:val="000175CF"/>
    <w:rsid w:val="0001778F"/>
    <w:rsid w:val="00017CD8"/>
    <w:rsid w:val="000203D7"/>
    <w:rsid w:val="000204FB"/>
    <w:rsid w:val="000206EF"/>
    <w:rsid w:val="00020851"/>
    <w:rsid w:val="000209C7"/>
    <w:rsid w:val="00020BF2"/>
    <w:rsid w:val="00021152"/>
    <w:rsid w:val="00021585"/>
    <w:rsid w:val="0002179E"/>
    <w:rsid w:val="00021C70"/>
    <w:rsid w:val="000222A8"/>
    <w:rsid w:val="00022604"/>
    <w:rsid w:val="000226ED"/>
    <w:rsid w:val="00022BCF"/>
    <w:rsid w:val="00022F7D"/>
    <w:rsid w:val="00023026"/>
    <w:rsid w:val="00023029"/>
    <w:rsid w:val="0002307B"/>
    <w:rsid w:val="00023CED"/>
    <w:rsid w:val="000248BC"/>
    <w:rsid w:val="00024E98"/>
    <w:rsid w:val="000251E1"/>
    <w:rsid w:val="00025334"/>
    <w:rsid w:val="00025525"/>
    <w:rsid w:val="00025556"/>
    <w:rsid w:val="00025C7A"/>
    <w:rsid w:val="00025FC2"/>
    <w:rsid w:val="0002607F"/>
    <w:rsid w:val="00026144"/>
    <w:rsid w:val="000261FA"/>
    <w:rsid w:val="00026403"/>
    <w:rsid w:val="00026E76"/>
    <w:rsid w:val="00027801"/>
    <w:rsid w:val="00027878"/>
    <w:rsid w:val="00027A9A"/>
    <w:rsid w:val="00030113"/>
    <w:rsid w:val="000302B0"/>
    <w:rsid w:val="00030B43"/>
    <w:rsid w:val="00030B93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76D"/>
    <w:rsid w:val="00032D8B"/>
    <w:rsid w:val="00033426"/>
    <w:rsid w:val="000334D3"/>
    <w:rsid w:val="0003351E"/>
    <w:rsid w:val="000338AB"/>
    <w:rsid w:val="00033D8C"/>
    <w:rsid w:val="00034106"/>
    <w:rsid w:val="00034851"/>
    <w:rsid w:val="0003485B"/>
    <w:rsid w:val="00034B38"/>
    <w:rsid w:val="00034B53"/>
    <w:rsid w:val="00034C2E"/>
    <w:rsid w:val="000350C3"/>
    <w:rsid w:val="00035233"/>
    <w:rsid w:val="000358D8"/>
    <w:rsid w:val="00035B1C"/>
    <w:rsid w:val="00035F9D"/>
    <w:rsid w:val="00036932"/>
    <w:rsid w:val="00036BBD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C1B"/>
    <w:rsid w:val="00041D7D"/>
    <w:rsid w:val="00042031"/>
    <w:rsid w:val="000424F3"/>
    <w:rsid w:val="00042898"/>
    <w:rsid w:val="00042F3A"/>
    <w:rsid w:val="0004309A"/>
    <w:rsid w:val="00043314"/>
    <w:rsid w:val="00043BA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B8D"/>
    <w:rsid w:val="00046ECD"/>
    <w:rsid w:val="00047324"/>
    <w:rsid w:val="00047327"/>
    <w:rsid w:val="00047470"/>
    <w:rsid w:val="000505A4"/>
    <w:rsid w:val="00050E02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43B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693D"/>
    <w:rsid w:val="00057026"/>
    <w:rsid w:val="00057460"/>
    <w:rsid w:val="000575CB"/>
    <w:rsid w:val="000576AF"/>
    <w:rsid w:val="000577D4"/>
    <w:rsid w:val="00057B76"/>
    <w:rsid w:val="00057E07"/>
    <w:rsid w:val="00057F48"/>
    <w:rsid w:val="00057F60"/>
    <w:rsid w:val="00060025"/>
    <w:rsid w:val="000604C8"/>
    <w:rsid w:val="000604E6"/>
    <w:rsid w:val="00060565"/>
    <w:rsid w:val="00060DC1"/>
    <w:rsid w:val="000614D2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F2F"/>
    <w:rsid w:val="00063FF3"/>
    <w:rsid w:val="00064078"/>
    <w:rsid w:val="000642E1"/>
    <w:rsid w:val="000643C8"/>
    <w:rsid w:val="00065385"/>
    <w:rsid w:val="00065470"/>
    <w:rsid w:val="0006575C"/>
    <w:rsid w:val="00065EDF"/>
    <w:rsid w:val="00066128"/>
    <w:rsid w:val="0006668C"/>
    <w:rsid w:val="000666E0"/>
    <w:rsid w:val="00066CE0"/>
    <w:rsid w:val="00066E6F"/>
    <w:rsid w:val="00066F9C"/>
    <w:rsid w:val="000670F3"/>
    <w:rsid w:val="00067732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4CC1"/>
    <w:rsid w:val="0007507B"/>
    <w:rsid w:val="000754AF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35B"/>
    <w:rsid w:val="00081686"/>
    <w:rsid w:val="00082356"/>
    <w:rsid w:val="000824A1"/>
    <w:rsid w:val="00082D45"/>
    <w:rsid w:val="00082F8E"/>
    <w:rsid w:val="000832C1"/>
    <w:rsid w:val="00083820"/>
    <w:rsid w:val="0008382E"/>
    <w:rsid w:val="00083BD3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60D"/>
    <w:rsid w:val="00090A68"/>
    <w:rsid w:val="00090BE3"/>
    <w:rsid w:val="0009148D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7E3"/>
    <w:rsid w:val="000958B7"/>
    <w:rsid w:val="00095C31"/>
    <w:rsid w:val="00095DBF"/>
    <w:rsid w:val="00096162"/>
    <w:rsid w:val="000969F7"/>
    <w:rsid w:val="00096ACE"/>
    <w:rsid w:val="00096BE1"/>
    <w:rsid w:val="00096CDA"/>
    <w:rsid w:val="000973A2"/>
    <w:rsid w:val="00097F47"/>
    <w:rsid w:val="000A0057"/>
    <w:rsid w:val="000A06EA"/>
    <w:rsid w:val="000A09DD"/>
    <w:rsid w:val="000A1218"/>
    <w:rsid w:val="000A173E"/>
    <w:rsid w:val="000A182F"/>
    <w:rsid w:val="000A1FC8"/>
    <w:rsid w:val="000A2384"/>
    <w:rsid w:val="000A2611"/>
    <w:rsid w:val="000A276A"/>
    <w:rsid w:val="000A2CF9"/>
    <w:rsid w:val="000A2E64"/>
    <w:rsid w:val="000A3323"/>
    <w:rsid w:val="000A3859"/>
    <w:rsid w:val="000A3B9B"/>
    <w:rsid w:val="000A3C3F"/>
    <w:rsid w:val="000A3CB5"/>
    <w:rsid w:val="000A3DC2"/>
    <w:rsid w:val="000A3F51"/>
    <w:rsid w:val="000A3F85"/>
    <w:rsid w:val="000A3FE2"/>
    <w:rsid w:val="000A4388"/>
    <w:rsid w:val="000A45D8"/>
    <w:rsid w:val="000A464E"/>
    <w:rsid w:val="000A47D2"/>
    <w:rsid w:val="000A484A"/>
    <w:rsid w:val="000A49BC"/>
    <w:rsid w:val="000A4AFC"/>
    <w:rsid w:val="000A4AFE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2FE"/>
    <w:rsid w:val="000A738E"/>
    <w:rsid w:val="000A7540"/>
    <w:rsid w:val="000A757C"/>
    <w:rsid w:val="000A7962"/>
    <w:rsid w:val="000A7BAC"/>
    <w:rsid w:val="000B020B"/>
    <w:rsid w:val="000B04EF"/>
    <w:rsid w:val="000B0551"/>
    <w:rsid w:val="000B0EA9"/>
    <w:rsid w:val="000B12E5"/>
    <w:rsid w:val="000B171C"/>
    <w:rsid w:val="000B1982"/>
    <w:rsid w:val="000B1B76"/>
    <w:rsid w:val="000B1E1D"/>
    <w:rsid w:val="000B228B"/>
    <w:rsid w:val="000B232D"/>
    <w:rsid w:val="000B2392"/>
    <w:rsid w:val="000B26E4"/>
    <w:rsid w:val="000B2B68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449A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6CB2"/>
    <w:rsid w:val="000B747C"/>
    <w:rsid w:val="000B76C0"/>
    <w:rsid w:val="000B7D24"/>
    <w:rsid w:val="000B7EC7"/>
    <w:rsid w:val="000C097B"/>
    <w:rsid w:val="000C0D54"/>
    <w:rsid w:val="000C115B"/>
    <w:rsid w:val="000C14EB"/>
    <w:rsid w:val="000C169D"/>
    <w:rsid w:val="000C189D"/>
    <w:rsid w:val="000C196E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E22"/>
    <w:rsid w:val="000D1150"/>
    <w:rsid w:val="000D152C"/>
    <w:rsid w:val="000D15CE"/>
    <w:rsid w:val="000D1906"/>
    <w:rsid w:val="000D1BBB"/>
    <w:rsid w:val="000D1CDA"/>
    <w:rsid w:val="000D1F61"/>
    <w:rsid w:val="000D2452"/>
    <w:rsid w:val="000D2A18"/>
    <w:rsid w:val="000D2B34"/>
    <w:rsid w:val="000D3322"/>
    <w:rsid w:val="000D3357"/>
    <w:rsid w:val="000D36F6"/>
    <w:rsid w:val="000D3BF3"/>
    <w:rsid w:val="000D4179"/>
    <w:rsid w:val="000D49CB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04A"/>
    <w:rsid w:val="000E0505"/>
    <w:rsid w:val="000E05BE"/>
    <w:rsid w:val="000E0699"/>
    <w:rsid w:val="000E07D3"/>
    <w:rsid w:val="000E13DE"/>
    <w:rsid w:val="000E1564"/>
    <w:rsid w:val="000E1AF7"/>
    <w:rsid w:val="000E1FBA"/>
    <w:rsid w:val="000E23F1"/>
    <w:rsid w:val="000E28BC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6E2"/>
    <w:rsid w:val="000E4862"/>
    <w:rsid w:val="000E4AC5"/>
    <w:rsid w:val="000E4F02"/>
    <w:rsid w:val="000E4F43"/>
    <w:rsid w:val="000E500E"/>
    <w:rsid w:val="000E5247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C11"/>
    <w:rsid w:val="000F0E09"/>
    <w:rsid w:val="000F12C2"/>
    <w:rsid w:val="000F175D"/>
    <w:rsid w:val="000F1974"/>
    <w:rsid w:val="000F1B48"/>
    <w:rsid w:val="000F2530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4EDE"/>
    <w:rsid w:val="000F5227"/>
    <w:rsid w:val="000F5719"/>
    <w:rsid w:val="000F5772"/>
    <w:rsid w:val="000F5974"/>
    <w:rsid w:val="000F5E0B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584"/>
    <w:rsid w:val="000F773D"/>
    <w:rsid w:val="000F777A"/>
    <w:rsid w:val="000F7B05"/>
    <w:rsid w:val="000F7B24"/>
    <w:rsid w:val="000F7B4B"/>
    <w:rsid w:val="000F7CC0"/>
    <w:rsid w:val="000F7F16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E13"/>
    <w:rsid w:val="00103EA1"/>
    <w:rsid w:val="001040A4"/>
    <w:rsid w:val="0010433B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87E"/>
    <w:rsid w:val="00107EC0"/>
    <w:rsid w:val="00110C45"/>
    <w:rsid w:val="00111013"/>
    <w:rsid w:val="001110B6"/>
    <w:rsid w:val="00111356"/>
    <w:rsid w:val="001113AD"/>
    <w:rsid w:val="001114BD"/>
    <w:rsid w:val="001117E6"/>
    <w:rsid w:val="00111895"/>
    <w:rsid w:val="0011253F"/>
    <w:rsid w:val="001128D8"/>
    <w:rsid w:val="00112A46"/>
    <w:rsid w:val="00113129"/>
    <w:rsid w:val="001134CC"/>
    <w:rsid w:val="00113628"/>
    <w:rsid w:val="001139EC"/>
    <w:rsid w:val="00113D18"/>
    <w:rsid w:val="00113D97"/>
    <w:rsid w:val="001140FA"/>
    <w:rsid w:val="001143A6"/>
    <w:rsid w:val="001146B8"/>
    <w:rsid w:val="00114BEB"/>
    <w:rsid w:val="0011553C"/>
    <w:rsid w:val="001162DE"/>
    <w:rsid w:val="001167E6"/>
    <w:rsid w:val="00116CCB"/>
    <w:rsid w:val="00116FA4"/>
    <w:rsid w:val="00117466"/>
    <w:rsid w:val="00117B83"/>
    <w:rsid w:val="001205B6"/>
    <w:rsid w:val="00120705"/>
    <w:rsid w:val="00120965"/>
    <w:rsid w:val="001209C7"/>
    <w:rsid w:val="00120A3E"/>
    <w:rsid w:val="00120A5D"/>
    <w:rsid w:val="00120E6D"/>
    <w:rsid w:val="0012104C"/>
    <w:rsid w:val="001214C0"/>
    <w:rsid w:val="001215DA"/>
    <w:rsid w:val="001219DC"/>
    <w:rsid w:val="00121ABD"/>
    <w:rsid w:val="00121ADA"/>
    <w:rsid w:val="00121B11"/>
    <w:rsid w:val="00121C66"/>
    <w:rsid w:val="00121C7D"/>
    <w:rsid w:val="00121FCA"/>
    <w:rsid w:val="0012209A"/>
    <w:rsid w:val="0012282B"/>
    <w:rsid w:val="0012290E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F23"/>
    <w:rsid w:val="00125272"/>
    <w:rsid w:val="001252A2"/>
    <w:rsid w:val="00125320"/>
    <w:rsid w:val="00125A3A"/>
    <w:rsid w:val="0012612B"/>
    <w:rsid w:val="001264AD"/>
    <w:rsid w:val="00126943"/>
    <w:rsid w:val="00126B4A"/>
    <w:rsid w:val="00126C55"/>
    <w:rsid w:val="00126F03"/>
    <w:rsid w:val="00126F88"/>
    <w:rsid w:val="0012716F"/>
    <w:rsid w:val="001275BE"/>
    <w:rsid w:val="0012781D"/>
    <w:rsid w:val="001301FC"/>
    <w:rsid w:val="001305AD"/>
    <w:rsid w:val="00130AED"/>
    <w:rsid w:val="00130B2C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C6"/>
    <w:rsid w:val="00132B4D"/>
    <w:rsid w:val="00132E61"/>
    <w:rsid w:val="001333C6"/>
    <w:rsid w:val="0013344A"/>
    <w:rsid w:val="00133530"/>
    <w:rsid w:val="00133618"/>
    <w:rsid w:val="0013367E"/>
    <w:rsid w:val="00133899"/>
    <w:rsid w:val="00133984"/>
    <w:rsid w:val="00133AB1"/>
    <w:rsid w:val="0013457B"/>
    <w:rsid w:val="00134BA4"/>
    <w:rsid w:val="00134E86"/>
    <w:rsid w:val="00134F11"/>
    <w:rsid w:val="00135112"/>
    <w:rsid w:val="00135571"/>
    <w:rsid w:val="00135A4E"/>
    <w:rsid w:val="00135E05"/>
    <w:rsid w:val="00136376"/>
    <w:rsid w:val="0013649B"/>
    <w:rsid w:val="00136805"/>
    <w:rsid w:val="00137094"/>
    <w:rsid w:val="00137099"/>
    <w:rsid w:val="00137173"/>
    <w:rsid w:val="001372E5"/>
    <w:rsid w:val="001379A8"/>
    <w:rsid w:val="00137D45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8C9"/>
    <w:rsid w:val="00142B8D"/>
    <w:rsid w:val="001434F3"/>
    <w:rsid w:val="00143D25"/>
    <w:rsid w:val="00144066"/>
    <w:rsid w:val="001440EA"/>
    <w:rsid w:val="001440FE"/>
    <w:rsid w:val="0014430A"/>
    <w:rsid w:val="0014452A"/>
    <w:rsid w:val="001446BF"/>
    <w:rsid w:val="001447D7"/>
    <w:rsid w:val="00144924"/>
    <w:rsid w:val="00144BB8"/>
    <w:rsid w:val="00144CB3"/>
    <w:rsid w:val="00144FC0"/>
    <w:rsid w:val="00145253"/>
    <w:rsid w:val="0014564B"/>
    <w:rsid w:val="001460AC"/>
    <w:rsid w:val="00146301"/>
    <w:rsid w:val="00146325"/>
    <w:rsid w:val="00146F63"/>
    <w:rsid w:val="001470D3"/>
    <w:rsid w:val="001470DA"/>
    <w:rsid w:val="001477C6"/>
    <w:rsid w:val="00147A78"/>
    <w:rsid w:val="00147C30"/>
    <w:rsid w:val="0015021B"/>
    <w:rsid w:val="001502D0"/>
    <w:rsid w:val="0015039E"/>
    <w:rsid w:val="00150B25"/>
    <w:rsid w:val="00150E11"/>
    <w:rsid w:val="001511CF"/>
    <w:rsid w:val="00151C58"/>
    <w:rsid w:val="00152082"/>
    <w:rsid w:val="001523E8"/>
    <w:rsid w:val="00152984"/>
    <w:rsid w:val="00152C27"/>
    <w:rsid w:val="00152EEB"/>
    <w:rsid w:val="001532BA"/>
    <w:rsid w:val="00153334"/>
    <w:rsid w:val="00153BB1"/>
    <w:rsid w:val="00153BBE"/>
    <w:rsid w:val="00153EC4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DA1"/>
    <w:rsid w:val="00155DFC"/>
    <w:rsid w:val="00155ECB"/>
    <w:rsid w:val="00155EFC"/>
    <w:rsid w:val="00156664"/>
    <w:rsid w:val="001566CD"/>
    <w:rsid w:val="00156EB4"/>
    <w:rsid w:val="001573D1"/>
    <w:rsid w:val="00157632"/>
    <w:rsid w:val="001577B3"/>
    <w:rsid w:val="0015791C"/>
    <w:rsid w:val="00157AA3"/>
    <w:rsid w:val="00157BC5"/>
    <w:rsid w:val="00157D6A"/>
    <w:rsid w:val="00157E19"/>
    <w:rsid w:val="001602EB"/>
    <w:rsid w:val="00160470"/>
    <w:rsid w:val="00160525"/>
    <w:rsid w:val="0016055F"/>
    <w:rsid w:val="00160B8B"/>
    <w:rsid w:val="00161F5F"/>
    <w:rsid w:val="00162102"/>
    <w:rsid w:val="0016216E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250"/>
    <w:rsid w:val="00164503"/>
    <w:rsid w:val="00164D81"/>
    <w:rsid w:val="001651C7"/>
    <w:rsid w:val="001651CD"/>
    <w:rsid w:val="001651D3"/>
    <w:rsid w:val="001655A5"/>
    <w:rsid w:val="00165D18"/>
    <w:rsid w:val="00165E8D"/>
    <w:rsid w:val="00166143"/>
    <w:rsid w:val="00166329"/>
    <w:rsid w:val="001663F6"/>
    <w:rsid w:val="00166572"/>
    <w:rsid w:val="001665B8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572"/>
    <w:rsid w:val="00171A0B"/>
    <w:rsid w:val="00171BBE"/>
    <w:rsid w:val="00171DC2"/>
    <w:rsid w:val="00172060"/>
    <w:rsid w:val="001720CD"/>
    <w:rsid w:val="0017227B"/>
    <w:rsid w:val="001723C7"/>
    <w:rsid w:val="001724B3"/>
    <w:rsid w:val="00172886"/>
    <w:rsid w:val="00172B27"/>
    <w:rsid w:val="00172C16"/>
    <w:rsid w:val="00172EAC"/>
    <w:rsid w:val="00173E03"/>
    <w:rsid w:val="00174114"/>
    <w:rsid w:val="001742C9"/>
    <w:rsid w:val="0017457C"/>
    <w:rsid w:val="00174608"/>
    <w:rsid w:val="00174AF2"/>
    <w:rsid w:val="00174DF8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72D"/>
    <w:rsid w:val="001777DF"/>
    <w:rsid w:val="00177C62"/>
    <w:rsid w:val="00177C82"/>
    <w:rsid w:val="00177CFB"/>
    <w:rsid w:val="0018022F"/>
    <w:rsid w:val="001802C1"/>
    <w:rsid w:val="0018034B"/>
    <w:rsid w:val="00180C5E"/>
    <w:rsid w:val="00180E53"/>
    <w:rsid w:val="001814A2"/>
    <w:rsid w:val="001818D9"/>
    <w:rsid w:val="00181A4A"/>
    <w:rsid w:val="00182035"/>
    <w:rsid w:val="001824B7"/>
    <w:rsid w:val="00182834"/>
    <w:rsid w:val="001828D6"/>
    <w:rsid w:val="00182F11"/>
    <w:rsid w:val="00182F50"/>
    <w:rsid w:val="001836DB"/>
    <w:rsid w:val="00183715"/>
    <w:rsid w:val="00183A8F"/>
    <w:rsid w:val="00183B86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657"/>
    <w:rsid w:val="00187950"/>
    <w:rsid w:val="00187DCB"/>
    <w:rsid w:val="00187E0D"/>
    <w:rsid w:val="00190204"/>
    <w:rsid w:val="001903AC"/>
    <w:rsid w:val="0019052E"/>
    <w:rsid w:val="00190C29"/>
    <w:rsid w:val="0019144B"/>
    <w:rsid w:val="0019153F"/>
    <w:rsid w:val="00191804"/>
    <w:rsid w:val="0019182D"/>
    <w:rsid w:val="00191BED"/>
    <w:rsid w:val="00191D2A"/>
    <w:rsid w:val="00191DF2"/>
    <w:rsid w:val="00191E2B"/>
    <w:rsid w:val="001922CB"/>
    <w:rsid w:val="001927FB"/>
    <w:rsid w:val="00192883"/>
    <w:rsid w:val="00192904"/>
    <w:rsid w:val="001929EE"/>
    <w:rsid w:val="00192E35"/>
    <w:rsid w:val="00192F2F"/>
    <w:rsid w:val="00192FFE"/>
    <w:rsid w:val="001934D8"/>
    <w:rsid w:val="0019400D"/>
    <w:rsid w:val="00194322"/>
    <w:rsid w:val="001944EE"/>
    <w:rsid w:val="00194A1C"/>
    <w:rsid w:val="00194B76"/>
    <w:rsid w:val="00195171"/>
    <w:rsid w:val="00196620"/>
    <w:rsid w:val="0019669F"/>
    <w:rsid w:val="00196735"/>
    <w:rsid w:val="0019679C"/>
    <w:rsid w:val="00196A7B"/>
    <w:rsid w:val="00196B8F"/>
    <w:rsid w:val="00196BD9"/>
    <w:rsid w:val="00197040"/>
    <w:rsid w:val="0019787A"/>
    <w:rsid w:val="00197950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1707"/>
    <w:rsid w:val="001A1F23"/>
    <w:rsid w:val="001A2045"/>
    <w:rsid w:val="001A243C"/>
    <w:rsid w:val="001A2486"/>
    <w:rsid w:val="001A2777"/>
    <w:rsid w:val="001A2CDF"/>
    <w:rsid w:val="001A3C5B"/>
    <w:rsid w:val="001A434F"/>
    <w:rsid w:val="001A455C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33"/>
    <w:rsid w:val="001A669B"/>
    <w:rsid w:val="001A6A34"/>
    <w:rsid w:val="001A6B67"/>
    <w:rsid w:val="001A6FBA"/>
    <w:rsid w:val="001A706F"/>
    <w:rsid w:val="001A7494"/>
    <w:rsid w:val="001A77F8"/>
    <w:rsid w:val="001A78F3"/>
    <w:rsid w:val="001A7AC5"/>
    <w:rsid w:val="001A7EED"/>
    <w:rsid w:val="001B0449"/>
    <w:rsid w:val="001B0883"/>
    <w:rsid w:val="001B099D"/>
    <w:rsid w:val="001B0C26"/>
    <w:rsid w:val="001B0E87"/>
    <w:rsid w:val="001B12E6"/>
    <w:rsid w:val="001B14D8"/>
    <w:rsid w:val="001B1F2C"/>
    <w:rsid w:val="001B2434"/>
    <w:rsid w:val="001B268B"/>
    <w:rsid w:val="001B27C7"/>
    <w:rsid w:val="001B3504"/>
    <w:rsid w:val="001B35D9"/>
    <w:rsid w:val="001B35DA"/>
    <w:rsid w:val="001B39E1"/>
    <w:rsid w:val="001B3AA5"/>
    <w:rsid w:val="001B475C"/>
    <w:rsid w:val="001B4DCC"/>
    <w:rsid w:val="001B5631"/>
    <w:rsid w:val="001B56DF"/>
    <w:rsid w:val="001B5B27"/>
    <w:rsid w:val="001B6630"/>
    <w:rsid w:val="001B6795"/>
    <w:rsid w:val="001B7539"/>
    <w:rsid w:val="001B7C89"/>
    <w:rsid w:val="001B7E61"/>
    <w:rsid w:val="001C009B"/>
    <w:rsid w:val="001C011A"/>
    <w:rsid w:val="001C02D3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B05"/>
    <w:rsid w:val="001C2E2E"/>
    <w:rsid w:val="001C2E73"/>
    <w:rsid w:val="001C37B1"/>
    <w:rsid w:val="001C3BB4"/>
    <w:rsid w:val="001C3ECB"/>
    <w:rsid w:val="001C43D5"/>
    <w:rsid w:val="001C477F"/>
    <w:rsid w:val="001C4822"/>
    <w:rsid w:val="001C49C7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B1B"/>
    <w:rsid w:val="001D42BE"/>
    <w:rsid w:val="001D4322"/>
    <w:rsid w:val="001D4338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7109"/>
    <w:rsid w:val="001D713A"/>
    <w:rsid w:val="001D76FC"/>
    <w:rsid w:val="001D7B2D"/>
    <w:rsid w:val="001D7C5E"/>
    <w:rsid w:val="001D7E58"/>
    <w:rsid w:val="001E05EB"/>
    <w:rsid w:val="001E0690"/>
    <w:rsid w:val="001E0B61"/>
    <w:rsid w:val="001E0EE2"/>
    <w:rsid w:val="001E11F3"/>
    <w:rsid w:val="001E1318"/>
    <w:rsid w:val="001E1378"/>
    <w:rsid w:val="001E13E6"/>
    <w:rsid w:val="001E1662"/>
    <w:rsid w:val="001E16B7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774"/>
    <w:rsid w:val="001E5AF2"/>
    <w:rsid w:val="001E5DB5"/>
    <w:rsid w:val="001E5F41"/>
    <w:rsid w:val="001E6441"/>
    <w:rsid w:val="001E6466"/>
    <w:rsid w:val="001E6758"/>
    <w:rsid w:val="001E6FB1"/>
    <w:rsid w:val="001E7179"/>
    <w:rsid w:val="001E7C10"/>
    <w:rsid w:val="001F029A"/>
    <w:rsid w:val="001F02EF"/>
    <w:rsid w:val="001F0480"/>
    <w:rsid w:val="001F0696"/>
    <w:rsid w:val="001F0740"/>
    <w:rsid w:val="001F0AE1"/>
    <w:rsid w:val="001F0CA7"/>
    <w:rsid w:val="001F0CF2"/>
    <w:rsid w:val="001F0E3E"/>
    <w:rsid w:val="001F0E63"/>
    <w:rsid w:val="001F12DE"/>
    <w:rsid w:val="001F16CD"/>
    <w:rsid w:val="001F178A"/>
    <w:rsid w:val="001F1DEF"/>
    <w:rsid w:val="001F1E21"/>
    <w:rsid w:val="001F1F25"/>
    <w:rsid w:val="001F1FD8"/>
    <w:rsid w:val="001F20EF"/>
    <w:rsid w:val="001F23FB"/>
    <w:rsid w:val="001F24FA"/>
    <w:rsid w:val="001F2992"/>
    <w:rsid w:val="001F2F9D"/>
    <w:rsid w:val="001F3091"/>
    <w:rsid w:val="001F309E"/>
    <w:rsid w:val="001F41F5"/>
    <w:rsid w:val="001F4B25"/>
    <w:rsid w:val="001F4D10"/>
    <w:rsid w:val="001F4EC5"/>
    <w:rsid w:val="001F4F28"/>
    <w:rsid w:val="001F506D"/>
    <w:rsid w:val="001F52F3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677"/>
    <w:rsid w:val="00200B9A"/>
    <w:rsid w:val="00200DAA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628"/>
    <w:rsid w:val="00204989"/>
    <w:rsid w:val="00204C24"/>
    <w:rsid w:val="00204CC1"/>
    <w:rsid w:val="00204FD5"/>
    <w:rsid w:val="002052BE"/>
    <w:rsid w:val="0020562E"/>
    <w:rsid w:val="002059A8"/>
    <w:rsid w:val="00205E06"/>
    <w:rsid w:val="0020609A"/>
    <w:rsid w:val="0020619B"/>
    <w:rsid w:val="00207414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FC7"/>
    <w:rsid w:val="0021308A"/>
    <w:rsid w:val="002131D9"/>
    <w:rsid w:val="002133D3"/>
    <w:rsid w:val="002135BA"/>
    <w:rsid w:val="002137C4"/>
    <w:rsid w:val="00213AB9"/>
    <w:rsid w:val="00213FDD"/>
    <w:rsid w:val="00214108"/>
    <w:rsid w:val="00214975"/>
    <w:rsid w:val="00214BFC"/>
    <w:rsid w:val="00215CD0"/>
    <w:rsid w:val="00216143"/>
    <w:rsid w:val="00216195"/>
    <w:rsid w:val="0021642C"/>
    <w:rsid w:val="00216668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950"/>
    <w:rsid w:val="00221A8B"/>
    <w:rsid w:val="00221D10"/>
    <w:rsid w:val="00221DBC"/>
    <w:rsid w:val="00222CAA"/>
    <w:rsid w:val="00222D61"/>
    <w:rsid w:val="00222F4E"/>
    <w:rsid w:val="00223313"/>
    <w:rsid w:val="002234B8"/>
    <w:rsid w:val="002237E3"/>
    <w:rsid w:val="00223B70"/>
    <w:rsid w:val="0022403C"/>
    <w:rsid w:val="0022406A"/>
    <w:rsid w:val="00224367"/>
    <w:rsid w:val="002244BE"/>
    <w:rsid w:val="00224AF1"/>
    <w:rsid w:val="00224E72"/>
    <w:rsid w:val="002252F4"/>
    <w:rsid w:val="002257B8"/>
    <w:rsid w:val="00225C3B"/>
    <w:rsid w:val="00225FA8"/>
    <w:rsid w:val="0022661A"/>
    <w:rsid w:val="0022695B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1B8C"/>
    <w:rsid w:val="0023232F"/>
    <w:rsid w:val="002327D1"/>
    <w:rsid w:val="00232AB8"/>
    <w:rsid w:val="00232F07"/>
    <w:rsid w:val="00232F2F"/>
    <w:rsid w:val="00233460"/>
    <w:rsid w:val="002334DF"/>
    <w:rsid w:val="00233550"/>
    <w:rsid w:val="002335B2"/>
    <w:rsid w:val="00233CFE"/>
    <w:rsid w:val="00233DA1"/>
    <w:rsid w:val="00233EA6"/>
    <w:rsid w:val="0023407C"/>
    <w:rsid w:val="002347D0"/>
    <w:rsid w:val="00234D39"/>
    <w:rsid w:val="00234FE4"/>
    <w:rsid w:val="002352D5"/>
    <w:rsid w:val="002355EA"/>
    <w:rsid w:val="0023563C"/>
    <w:rsid w:val="00235761"/>
    <w:rsid w:val="002357B1"/>
    <w:rsid w:val="002357DB"/>
    <w:rsid w:val="002359CC"/>
    <w:rsid w:val="00235C1D"/>
    <w:rsid w:val="00235D4F"/>
    <w:rsid w:val="00235FCE"/>
    <w:rsid w:val="00236081"/>
    <w:rsid w:val="002361A0"/>
    <w:rsid w:val="002361AE"/>
    <w:rsid w:val="00236326"/>
    <w:rsid w:val="00236505"/>
    <w:rsid w:val="0023657A"/>
    <w:rsid w:val="00236BFE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91"/>
    <w:rsid w:val="00241AD2"/>
    <w:rsid w:val="00241BC3"/>
    <w:rsid w:val="00241C94"/>
    <w:rsid w:val="00241E8C"/>
    <w:rsid w:val="00241FF6"/>
    <w:rsid w:val="0024290B"/>
    <w:rsid w:val="00242AE6"/>
    <w:rsid w:val="002433DA"/>
    <w:rsid w:val="0024349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47E7E"/>
    <w:rsid w:val="00250504"/>
    <w:rsid w:val="00250964"/>
    <w:rsid w:val="00250968"/>
    <w:rsid w:val="00250B43"/>
    <w:rsid w:val="00250BEF"/>
    <w:rsid w:val="00251172"/>
    <w:rsid w:val="00251479"/>
    <w:rsid w:val="00251A14"/>
    <w:rsid w:val="00251A1E"/>
    <w:rsid w:val="00251E39"/>
    <w:rsid w:val="00252066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3FA"/>
    <w:rsid w:val="00254545"/>
    <w:rsid w:val="00254D1D"/>
    <w:rsid w:val="002551F6"/>
    <w:rsid w:val="0025564C"/>
    <w:rsid w:val="00256523"/>
    <w:rsid w:val="0025691D"/>
    <w:rsid w:val="00256B24"/>
    <w:rsid w:val="00256BFD"/>
    <w:rsid w:val="00256E10"/>
    <w:rsid w:val="00256E8B"/>
    <w:rsid w:val="00257132"/>
    <w:rsid w:val="00257EE3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3C4"/>
    <w:rsid w:val="002624E1"/>
    <w:rsid w:val="00263320"/>
    <w:rsid w:val="00263671"/>
    <w:rsid w:val="00263A4B"/>
    <w:rsid w:val="002640D8"/>
    <w:rsid w:val="00264578"/>
    <w:rsid w:val="002645AA"/>
    <w:rsid w:val="00264CD4"/>
    <w:rsid w:val="00265719"/>
    <w:rsid w:val="002659F5"/>
    <w:rsid w:val="00265A5F"/>
    <w:rsid w:val="002662FF"/>
    <w:rsid w:val="00266489"/>
    <w:rsid w:val="0026661D"/>
    <w:rsid w:val="0026678F"/>
    <w:rsid w:val="002667B7"/>
    <w:rsid w:val="00266835"/>
    <w:rsid w:val="002668FD"/>
    <w:rsid w:val="00266996"/>
    <w:rsid w:val="00266A58"/>
    <w:rsid w:val="0026703F"/>
    <w:rsid w:val="0026711B"/>
    <w:rsid w:val="002673E7"/>
    <w:rsid w:val="00267891"/>
    <w:rsid w:val="002700FD"/>
    <w:rsid w:val="00271683"/>
    <w:rsid w:val="00271919"/>
    <w:rsid w:val="00272158"/>
    <w:rsid w:val="00272532"/>
    <w:rsid w:val="0027302E"/>
    <w:rsid w:val="00273A1A"/>
    <w:rsid w:val="00273A35"/>
    <w:rsid w:val="00273B02"/>
    <w:rsid w:val="00273B4B"/>
    <w:rsid w:val="002740F0"/>
    <w:rsid w:val="00274136"/>
    <w:rsid w:val="002741EE"/>
    <w:rsid w:val="002745B8"/>
    <w:rsid w:val="002747EF"/>
    <w:rsid w:val="00274E3D"/>
    <w:rsid w:val="002751ED"/>
    <w:rsid w:val="00275F9F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59"/>
    <w:rsid w:val="0028016D"/>
    <w:rsid w:val="002804BF"/>
    <w:rsid w:val="002806A0"/>
    <w:rsid w:val="002809A3"/>
    <w:rsid w:val="00280A1F"/>
    <w:rsid w:val="00280BF5"/>
    <w:rsid w:val="00281358"/>
    <w:rsid w:val="002814F6"/>
    <w:rsid w:val="002817E7"/>
    <w:rsid w:val="00281D05"/>
    <w:rsid w:val="00281D68"/>
    <w:rsid w:val="002830C8"/>
    <w:rsid w:val="002835B7"/>
    <w:rsid w:val="002835C7"/>
    <w:rsid w:val="0028377D"/>
    <w:rsid w:val="002839EE"/>
    <w:rsid w:val="00283AB8"/>
    <w:rsid w:val="00284205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D78"/>
    <w:rsid w:val="00285F15"/>
    <w:rsid w:val="00285FB9"/>
    <w:rsid w:val="00286239"/>
    <w:rsid w:val="00286355"/>
    <w:rsid w:val="00286517"/>
    <w:rsid w:val="0028654E"/>
    <w:rsid w:val="00286807"/>
    <w:rsid w:val="0028685E"/>
    <w:rsid w:val="0028728D"/>
    <w:rsid w:val="0028747C"/>
    <w:rsid w:val="0028774D"/>
    <w:rsid w:val="00287C2D"/>
    <w:rsid w:val="0029004E"/>
    <w:rsid w:val="002903BC"/>
    <w:rsid w:val="00290799"/>
    <w:rsid w:val="002908BC"/>
    <w:rsid w:val="00290D4E"/>
    <w:rsid w:val="0029117A"/>
    <w:rsid w:val="0029132B"/>
    <w:rsid w:val="00291709"/>
    <w:rsid w:val="002918FD"/>
    <w:rsid w:val="00291A53"/>
    <w:rsid w:val="00291FF6"/>
    <w:rsid w:val="002925C7"/>
    <w:rsid w:val="00292943"/>
    <w:rsid w:val="00292E54"/>
    <w:rsid w:val="00292E8C"/>
    <w:rsid w:val="00292F8D"/>
    <w:rsid w:val="00293284"/>
    <w:rsid w:val="002934C6"/>
    <w:rsid w:val="0029372A"/>
    <w:rsid w:val="0029386E"/>
    <w:rsid w:val="00293F52"/>
    <w:rsid w:val="00294726"/>
    <w:rsid w:val="002948D6"/>
    <w:rsid w:val="002949B2"/>
    <w:rsid w:val="00294A3F"/>
    <w:rsid w:val="00294A62"/>
    <w:rsid w:val="00294CEA"/>
    <w:rsid w:val="00294E76"/>
    <w:rsid w:val="00294F55"/>
    <w:rsid w:val="00295BE9"/>
    <w:rsid w:val="00295C2F"/>
    <w:rsid w:val="00295C47"/>
    <w:rsid w:val="00295D39"/>
    <w:rsid w:val="00295E24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1F2"/>
    <w:rsid w:val="002A38B4"/>
    <w:rsid w:val="002A397C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DA0"/>
    <w:rsid w:val="002A5F44"/>
    <w:rsid w:val="002A6012"/>
    <w:rsid w:val="002A622F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96C"/>
    <w:rsid w:val="002B1EEA"/>
    <w:rsid w:val="002B2148"/>
    <w:rsid w:val="002B24C0"/>
    <w:rsid w:val="002B28C2"/>
    <w:rsid w:val="002B3107"/>
    <w:rsid w:val="002B351A"/>
    <w:rsid w:val="002B35F9"/>
    <w:rsid w:val="002B372E"/>
    <w:rsid w:val="002B3F5A"/>
    <w:rsid w:val="002B4570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C02B1"/>
    <w:rsid w:val="002C037F"/>
    <w:rsid w:val="002C0EA1"/>
    <w:rsid w:val="002C1139"/>
    <w:rsid w:val="002C14E0"/>
    <w:rsid w:val="002C1593"/>
    <w:rsid w:val="002C1762"/>
    <w:rsid w:val="002C1DBF"/>
    <w:rsid w:val="002C1F75"/>
    <w:rsid w:val="002C2058"/>
    <w:rsid w:val="002C212E"/>
    <w:rsid w:val="002C21D0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B4C"/>
    <w:rsid w:val="002C4C40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01C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581B"/>
    <w:rsid w:val="002D5866"/>
    <w:rsid w:val="002D5C06"/>
    <w:rsid w:val="002D5F0C"/>
    <w:rsid w:val="002D6160"/>
    <w:rsid w:val="002D64B0"/>
    <w:rsid w:val="002D64BD"/>
    <w:rsid w:val="002D6B98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3BF"/>
    <w:rsid w:val="002E14E3"/>
    <w:rsid w:val="002E16A3"/>
    <w:rsid w:val="002E18E5"/>
    <w:rsid w:val="002E1B2A"/>
    <w:rsid w:val="002E2348"/>
    <w:rsid w:val="002E24B0"/>
    <w:rsid w:val="002E2530"/>
    <w:rsid w:val="002E2AA3"/>
    <w:rsid w:val="002E2C3E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1BE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8F3"/>
    <w:rsid w:val="002E7C39"/>
    <w:rsid w:val="002E7C46"/>
    <w:rsid w:val="002E7CBA"/>
    <w:rsid w:val="002F0265"/>
    <w:rsid w:val="002F0388"/>
    <w:rsid w:val="002F0E5C"/>
    <w:rsid w:val="002F198D"/>
    <w:rsid w:val="002F1A60"/>
    <w:rsid w:val="002F24B4"/>
    <w:rsid w:val="002F2585"/>
    <w:rsid w:val="002F27BC"/>
    <w:rsid w:val="002F27F7"/>
    <w:rsid w:val="002F2DC5"/>
    <w:rsid w:val="002F2E1D"/>
    <w:rsid w:val="002F349F"/>
    <w:rsid w:val="002F399B"/>
    <w:rsid w:val="002F3B01"/>
    <w:rsid w:val="002F3CF9"/>
    <w:rsid w:val="002F3D40"/>
    <w:rsid w:val="002F470B"/>
    <w:rsid w:val="002F498A"/>
    <w:rsid w:val="002F4E50"/>
    <w:rsid w:val="002F4FA2"/>
    <w:rsid w:val="002F5757"/>
    <w:rsid w:val="002F5BE6"/>
    <w:rsid w:val="002F5CDE"/>
    <w:rsid w:val="002F6F9B"/>
    <w:rsid w:val="002F7082"/>
    <w:rsid w:val="002F7340"/>
    <w:rsid w:val="002F78A2"/>
    <w:rsid w:val="0030046D"/>
    <w:rsid w:val="0030072F"/>
    <w:rsid w:val="00300750"/>
    <w:rsid w:val="003007EE"/>
    <w:rsid w:val="00301146"/>
    <w:rsid w:val="003014B2"/>
    <w:rsid w:val="003016DC"/>
    <w:rsid w:val="00301E55"/>
    <w:rsid w:val="00301E89"/>
    <w:rsid w:val="00302865"/>
    <w:rsid w:val="00302AAE"/>
    <w:rsid w:val="00302BD8"/>
    <w:rsid w:val="00303422"/>
    <w:rsid w:val="003035F4"/>
    <w:rsid w:val="00303749"/>
    <w:rsid w:val="00303806"/>
    <w:rsid w:val="00303888"/>
    <w:rsid w:val="00304619"/>
    <w:rsid w:val="00304638"/>
    <w:rsid w:val="00304692"/>
    <w:rsid w:val="003046BC"/>
    <w:rsid w:val="00304762"/>
    <w:rsid w:val="0030485A"/>
    <w:rsid w:val="00304E2E"/>
    <w:rsid w:val="0030524F"/>
    <w:rsid w:val="003052A4"/>
    <w:rsid w:val="0030560C"/>
    <w:rsid w:val="003056C4"/>
    <w:rsid w:val="00305898"/>
    <w:rsid w:val="00305A16"/>
    <w:rsid w:val="00305E47"/>
    <w:rsid w:val="00306CB3"/>
    <w:rsid w:val="00306FE9"/>
    <w:rsid w:val="00307148"/>
    <w:rsid w:val="003073DA"/>
    <w:rsid w:val="003073EE"/>
    <w:rsid w:val="0030740A"/>
    <w:rsid w:val="003076A2"/>
    <w:rsid w:val="00307870"/>
    <w:rsid w:val="00307B69"/>
    <w:rsid w:val="00307BCE"/>
    <w:rsid w:val="003102BB"/>
    <w:rsid w:val="00310343"/>
    <w:rsid w:val="00310744"/>
    <w:rsid w:val="003107D1"/>
    <w:rsid w:val="00310A08"/>
    <w:rsid w:val="003111AC"/>
    <w:rsid w:val="0031148E"/>
    <w:rsid w:val="00311612"/>
    <w:rsid w:val="00311ADD"/>
    <w:rsid w:val="00312061"/>
    <w:rsid w:val="00312325"/>
    <w:rsid w:val="003124AE"/>
    <w:rsid w:val="003126AF"/>
    <w:rsid w:val="003130D7"/>
    <w:rsid w:val="003131CC"/>
    <w:rsid w:val="003131F7"/>
    <w:rsid w:val="00313538"/>
    <w:rsid w:val="0031403C"/>
    <w:rsid w:val="0031414F"/>
    <w:rsid w:val="003144CC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649E"/>
    <w:rsid w:val="00316A27"/>
    <w:rsid w:val="00316BBB"/>
    <w:rsid w:val="00317137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40B"/>
    <w:rsid w:val="003215EA"/>
    <w:rsid w:val="00321988"/>
    <w:rsid w:val="00321B32"/>
    <w:rsid w:val="00322011"/>
    <w:rsid w:val="00322114"/>
    <w:rsid w:val="00322380"/>
    <w:rsid w:val="003226E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4D45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465"/>
    <w:rsid w:val="0032789A"/>
    <w:rsid w:val="0032798D"/>
    <w:rsid w:val="0033026C"/>
    <w:rsid w:val="00330401"/>
    <w:rsid w:val="003305B5"/>
    <w:rsid w:val="00330772"/>
    <w:rsid w:val="0033091F"/>
    <w:rsid w:val="00330E35"/>
    <w:rsid w:val="003311DF"/>
    <w:rsid w:val="0033129B"/>
    <w:rsid w:val="003312B3"/>
    <w:rsid w:val="0033136B"/>
    <w:rsid w:val="00331421"/>
    <w:rsid w:val="00331502"/>
    <w:rsid w:val="0033154A"/>
    <w:rsid w:val="0033182D"/>
    <w:rsid w:val="00331854"/>
    <w:rsid w:val="00331C77"/>
    <w:rsid w:val="00331DB7"/>
    <w:rsid w:val="00331DEA"/>
    <w:rsid w:val="0033213E"/>
    <w:rsid w:val="00332282"/>
    <w:rsid w:val="0033234B"/>
    <w:rsid w:val="00332955"/>
    <w:rsid w:val="00332C6F"/>
    <w:rsid w:val="00332C7D"/>
    <w:rsid w:val="00333109"/>
    <w:rsid w:val="00333210"/>
    <w:rsid w:val="0033336C"/>
    <w:rsid w:val="0033347D"/>
    <w:rsid w:val="003334BC"/>
    <w:rsid w:val="00333848"/>
    <w:rsid w:val="00333A67"/>
    <w:rsid w:val="00333FDC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9BA"/>
    <w:rsid w:val="00337BED"/>
    <w:rsid w:val="00337D0C"/>
    <w:rsid w:val="00337DB4"/>
    <w:rsid w:val="00337DEE"/>
    <w:rsid w:val="00337F07"/>
    <w:rsid w:val="00340091"/>
    <w:rsid w:val="003400BF"/>
    <w:rsid w:val="00340227"/>
    <w:rsid w:val="0034024B"/>
    <w:rsid w:val="0034026E"/>
    <w:rsid w:val="00340322"/>
    <w:rsid w:val="00340508"/>
    <w:rsid w:val="0034077C"/>
    <w:rsid w:val="00340EBE"/>
    <w:rsid w:val="0034114B"/>
    <w:rsid w:val="00341269"/>
    <w:rsid w:val="003414DE"/>
    <w:rsid w:val="00341616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A6A"/>
    <w:rsid w:val="00343D9F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5B7F"/>
    <w:rsid w:val="00346096"/>
    <w:rsid w:val="003467A4"/>
    <w:rsid w:val="00346CDA"/>
    <w:rsid w:val="00346E67"/>
    <w:rsid w:val="003470F3"/>
    <w:rsid w:val="0034749C"/>
    <w:rsid w:val="00350038"/>
    <w:rsid w:val="003504FE"/>
    <w:rsid w:val="00350557"/>
    <w:rsid w:val="00350858"/>
    <w:rsid w:val="003508B2"/>
    <w:rsid w:val="00350957"/>
    <w:rsid w:val="003509FA"/>
    <w:rsid w:val="00350AFF"/>
    <w:rsid w:val="00350B98"/>
    <w:rsid w:val="003512C7"/>
    <w:rsid w:val="003513BE"/>
    <w:rsid w:val="00351400"/>
    <w:rsid w:val="00351483"/>
    <w:rsid w:val="003516F7"/>
    <w:rsid w:val="003524A0"/>
    <w:rsid w:val="00352C15"/>
    <w:rsid w:val="0035361D"/>
    <w:rsid w:val="00353673"/>
    <w:rsid w:val="00353B34"/>
    <w:rsid w:val="00353F99"/>
    <w:rsid w:val="003541CA"/>
    <w:rsid w:val="00354D06"/>
    <w:rsid w:val="00354EE1"/>
    <w:rsid w:val="00354FFF"/>
    <w:rsid w:val="00355412"/>
    <w:rsid w:val="00355503"/>
    <w:rsid w:val="0035578B"/>
    <w:rsid w:val="00355FCE"/>
    <w:rsid w:val="00356182"/>
    <w:rsid w:val="0035651F"/>
    <w:rsid w:val="003567A4"/>
    <w:rsid w:val="003569A4"/>
    <w:rsid w:val="00356D05"/>
    <w:rsid w:val="003572F2"/>
    <w:rsid w:val="0035730A"/>
    <w:rsid w:val="00357437"/>
    <w:rsid w:val="0035746B"/>
    <w:rsid w:val="00357F39"/>
    <w:rsid w:val="003600C2"/>
    <w:rsid w:val="003604F5"/>
    <w:rsid w:val="00360788"/>
    <w:rsid w:val="00360815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E77"/>
    <w:rsid w:val="00361FE3"/>
    <w:rsid w:val="00362169"/>
    <w:rsid w:val="003621BC"/>
    <w:rsid w:val="00362840"/>
    <w:rsid w:val="00362939"/>
    <w:rsid w:val="00363F61"/>
    <w:rsid w:val="003641D3"/>
    <w:rsid w:val="00364241"/>
    <w:rsid w:val="00364297"/>
    <w:rsid w:val="003647C3"/>
    <w:rsid w:val="003649D4"/>
    <w:rsid w:val="00364E2D"/>
    <w:rsid w:val="003656EF"/>
    <w:rsid w:val="00365F9D"/>
    <w:rsid w:val="003662D3"/>
    <w:rsid w:val="00366561"/>
    <w:rsid w:val="003702BF"/>
    <w:rsid w:val="00370429"/>
    <w:rsid w:val="003707C3"/>
    <w:rsid w:val="00370B17"/>
    <w:rsid w:val="0037114C"/>
    <w:rsid w:val="003713A8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E7A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C4F"/>
    <w:rsid w:val="00380DA4"/>
    <w:rsid w:val="003811E5"/>
    <w:rsid w:val="00381248"/>
    <w:rsid w:val="00381EE0"/>
    <w:rsid w:val="00381F1C"/>
    <w:rsid w:val="003822C0"/>
    <w:rsid w:val="00382332"/>
    <w:rsid w:val="0038252A"/>
    <w:rsid w:val="00382908"/>
    <w:rsid w:val="00382C4F"/>
    <w:rsid w:val="003831B6"/>
    <w:rsid w:val="00383E92"/>
    <w:rsid w:val="00384067"/>
    <w:rsid w:val="0038413B"/>
    <w:rsid w:val="0038428B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62D3"/>
    <w:rsid w:val="0038640A"/>
    <w:rsid w:val="00386D62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563"/>
    <w:rsid w:val="00391718"/>
    <w:rsid w:val="00391C3E"/>
    <w:rsid w:val="00391C91"/>
    <w:rsid w:val="00391F42"/>
    <w:rsid w:val="003923BB"/>
    <w:rsid w:val="003925ED"/>
    <w:rsid w:val="00392671"/>
    <w:rsid w:val="00392805"/>
    <w:rsid w:val="00392B99"/>
    <w:rsid w:val="00392CD0"/>
    <w:rsid w:val="00393A0C"/>
    <w:rsid w:val="00393A31"/>
    <w:rsid w:val="003940C4"/>
    <w:rsid w:val="003942A5"/>
    <w:rsid w:val="003942C6"/>
    <w:rsid w:val="00394A6A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B3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970"/>
    <w:rsid w:val="003A1CBA"/>
    <w:rsid w:val="003A2788"/>
    <w:rsid w:val="003A27EA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9D6"/>
    <w:rsid w:val="003A5D05"/>
    <w:rsid w:val="003A5DDE"/>
    <w:rsid w:val="003A6091"/>
    <w:rsid w:val="003A61BF"/>
    <w:rsid w:val="003A634A"/>
    <w:rsid w:val="003A63C7"/>
    <w:rsid w:val="003A65F6"/>
    <w:rsid w:val="003A66C9"/>
    <w:rsid w:val="003A708C"/>
    <w:rsid w:val="003A70B2"/>
    <w:rsid w:val="003A72FB"/>
    <w:rsid w:val="003A77C9"/>
    <w:rsid w:val="003A7CB9"/>
    <w:rsid w:val="003A7CD9"/>
    <w:rsid w:val="003B008D"/>
    <w:rsid w:val="003B01DA"/>
    <w:rsid w:val="003B0246"/>
    <w:rsid w:val="003B04A7"/>
    <w:rsid w:val="003B050A"/>
    <w:rsid w:val="003B07F2"/>
    <w:rsid w:val="003B09D8"/>
    <w:rsid w:val="003B1127"/>
    <w:rsid w:val="003B12C5"/>
    <w:rsid w:val="003B146D"/>
    <w:rsid w:val="003B1760"/>
    <w:rsid w:val="003B17D7"/>
    <w:rsid w:val="003B1A79"/>
    <w:rsid w:val="003B1AD5"/>
    <w:rsid w:val="003B1BA1"/>
    <w:rsid w:val="003B1E08"/>
    <w:rsid w:val="003B207C"/>
    <w:rsid w:val="003B289E"/>
    <w:rsid w:val="003B2909"/>
    <w:rsid w:val="003B2C5C"/>
    <w:rsid w:val="003B2FC0"/>
    <w:rsid w:val="003B312F"/>
    <w:rsid w:val="003B3499"/>
    <w:rsid w:val="003B3BF9"/>
    <w:rsid w:val="003B3E96"/>
    <w:rsid w:val="003B3F30"/>
    <w:rsid w:val="003B486B"/>
    <w:rsid w:val="003B4890"/>
    <w:rsid w:val="003B4BF1"/>
    <w:rsid w:val="003B4D59"/>
    <w:rsid w:val="003B4E1F"/>
    <w:rsid w:val="003B4E45"/>
    <w:rsid w:val="003B53BE"/>
    <w:rsid w:val="003B53F7"/>
    <w:rsid w:val="003B5416"/>
    <w:rsid w:val="003B5587"/>
    <w:rsid w:val="003B5593"/>
    <w:rsid w:val="003B5E4B"/>
    <w:rsid w:val="003B5F7F"/>
    <w:rsid w:val="003B68F9"/>
    <w:rsid w:val="003B6E96"/>
    <w:rsid w:val="003B72AD"/>
    <w:rsid w:val="003B72E7"/>
    <w:rsid w:val="003B732F"/>
    <w:rsid w:val="003C0139"/>
    <w:rsid w:val="003C020B"/>
    <w:rsid w:val="003C0781"/>
    <w:rsid w:val="003C0DB1"/>
    <w:rsid w:val="003C12BD"/>
    <w:rsid w:val="003C145D"/>
    <w:rsid w:val="003C146B"/>
    <w:rsid w:val="003C16C6"/>
    <w:rsid w:val="003C19B8"/>
    <w:rsid w:val="003C1C6D"/>
    <w:rsid w:val="003C1DEC"/>
    <w:rsid w:val="003C23C1"/>
    <w:rsid w:val="003C243D"/>
    <w:rsid w:val="003C2589"/>
    <w:rsid w:val="003C27A0"/>
    <w:rsid w:val="003C2A3E"/>
    <w:rsid w:val="003C2CA6"/>
    <w:rsid w:val="003C2E8F"/>
    <w:rsid w:val="003C32C0"/>
    <w:rsid w:val="003C381A"/>
    <w:rsid w:val="003C41C5"/>
    <w:rsid w:val="003C4228"/>
    <w:rsid w:val="003C42E5"/>
    <w:rsid w:val="003C4DD9"/>
    <w:rsid w:val="003C4E35"/>
    <w:rsid w:val="003C5009"/>
    <w:rsid w:val="003C53EE"/>
    <w:rsid w:val="003C6505"/>
    <w:rsid w:val="003C6868"/>
    <w:rsid w:val="003C68CB"/>
    <w:rsid w:val="003C69CD"/>
    <w:rsid w:val="003C69D5"/>
    <w:rsid w:val="003C6B61"/>
    <w:rsid w:val="003C6EA0"/>
    <w:rsid w:val="003C6FF7"/>
    <w:rsid w:val="003C722B"/>
    <w:rsid w:val="003C72A9"/>
    <w:rsid w:val="003C72E0"/>
    <w:rsid w:val="003C7B28"/>
    <w:rsid w:val="003D0954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5E6"/>
    <w:rsid w:val="003D2B29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E7F"/>
    <w:rsid w:val="003D60D1"/>
    <w:rsid w:val="003D6279"/>
    <w:rsid w:val="003D66D6"/>
    <w:rsid w:val="003D68B4"/>
    <w:rsid w:val="003D68EB"/>
    <w:rsid w:val="003D6A49"/>
    <w:rsid w:val="003D6B4C"/>
    <w:rsid w:val="003D6E58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5F1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6D5A"/>
    <w:rsid w:val="003E750A"/>
    <w:rsid w:val="003E7A88"/>
    <w:rsid w:val="003E7BD1"/>
    <w:rsid w:val="003F002F"/>
    <w:rsid w:val="003F02A0"/>
    <w:rsid w:val="003F02B2"/>
    <w:rsid w:val="003F045E"/>
    <w:rsid w:val="003F095E"/>
    <w:rsid w:val="003F0962"/>
    <w:rsid w:val="003F0E49"/>
    <w:rsid w:val="003F0E50"/>
    <w:rsid w:val="003F1263"/>
    <w:rsid w:val="003F1771"/>
    <w:rsid w:val="003F1950"/>
    <w:rsid w:val="003F1ADA"/>
    <w:rsid w:val="003F1C1F"/>
    <w:rsid w:val="003F1FFA"/>
    <w:rsid w:val="003F28DC"/>
    <w:rsid w:val="003F2AA1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2F0"/>
    <w:rsid w:val="003F680E"/>
    <w:rsid w:val="003F6988"/>
    <w:rsid w:val="003F6A34"/>
    <w:rsid w:val="003F7116"/>
    <w:rsid w:val="003F74A4"/>
    <w:rsid w:val="003F7E39"/>
    <w:rsid w:val="00400747"/>
    <w:rsid w:val="004007F5"/>
    <w:rsid w:val="00400C0B"/>
    <w:rsid w:val="004012EE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99D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D61"/>
    <w:rsid w:val="00405E7E"/>
    <w:rsid w:val="004060F1"/>
    <w:rsid w:val="004062FF"/>
    <w:rsid w:val="004066A2"/>
    <w:rsid w:val="004067E4"/>
    <w:rsid w:val="004069A5"/>
    <w:rsid w:val="00406CFA"/>
    <w:rsid w:val="00407143"/>
    <w:rsid w:val="00407306"/>
    <w:rsid w:val="004075AE"/>
    <w:rsid w:val="00407E3A"/>
    <w:rsid w:val="0041092D"/>
    <w:rsid w:val="00411365"/>
    <w:rsid w:val="00411428"/>
    <w:rsid w:val="00411712"/>
    <w:rsid w:val="00411DCE"/>
    <w:rsid w:val="004124CC"/>
    <w:rsid w:val="004127DE"/>
    <w:rsid w:val="00412940"/>
    <w:rsid w:val="00412CEB"/>
    <w:rsid w:val="00412DE9"/>
    <w:rsid w:val="00412EB2"/>
    <w:rsid w:val="00412ED1"/>
    <w:rsid w:val="004133CD"/>
    <w:rsid w:val="00413516"/>
    <w:rsid w:val="004136B8"/>
    <w:rsid w:val="004137BC"/>
    <w:rsid w:val="004137D6"/>
    <w:rsid w:val="004138E1"/>
    <w:rsid w:val="00413C55"/>
    <w:rsid w:val="00413D74"/>
    <w:rsid w:val="0041406C"/>
    <w:rsid w:val="004141A4"/>
    <w:rsid w:val="00414FC4"/>
    <w:rsid w:val="00415110"/>
    <w:rsid w:val="004154E1"/>
    <w:rsid w:val="0041570D"/>
    <w:rsid w:val="00415E41"/>
    <w:rsid w:val="00415E80"/>
    <w:rsid w:val="00415E9D"/>
    <w:rsid w:val="004162F0"/>
    <w:rsid w:val="0041632B"/>
    <w:rsid w:val="004164A1"/>
    <w:rsid w:val="0041675C"/>
    <w:rsid w:val="004167B5"/>
    <w:rsid w:val="00416C95"/>
    <w:rsid w:val="00416DEE"/>
    <w:rsid w:val="00417285"/>
    <w:rsid w:val="004172F3"/>
    <w:rsid w:val="00417428"/>
    <w:rsid w:val="00417DF6"/>
    <w:rsid w:val="00417F91"/>
    <w:rsid w:val="0042018B"/>
    <w:rsid w:val="0042053D"/>
    <w:rsid w:val="0042063E"/>
    <w:rsid w:val="00420F54"/>
    <w:rsid w:val="004216BD"/>
    <w:rsid w:val="00421807"/>
    <w:rsid w:val="00421A41"/>
    <w:rsid w:val="00421BD4"/>
    <w:rsid w:val="00421C7D"/>
    <w:rsid w:val="00421E2B"/>
    <w:rsid w:val="00422269"/>
    <w:rsid w:val="00422327"/>
    <w:rsid w:val="0042242B"/>
    <w:rsid w:val="00422657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ACF"/>
    <w:rsid w:val="00425FB2"/>
    <w:rsid w:val="004264E3"/>
    <w:rsid w:val="00427596"/>
    <w:rsid w:val="00427981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C84"/>
    <w:rsid w:val="00432D0A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FD9"/>
    <w:rsid w:val="00440A77"/>
    <w:rsid w:val="00440FA9"/>
    <w:rsid w:val="004414A7"/>
    <w:rsid w:val="00441FF4"/>
    <w:rsid w:val="0044201F"/>
    <w:rsid w:val="004426B4"/>
    <w:rsid w:val="0044272F"/>
    <w:rsid w:val="00442A96"/>
    <w:rsid w:val="00442AEA"/>
    <w:rsid w:val="00442D7E"/>
    <w:rsid w:val="00442F98"/>
    <w:rsid w:val="00442FB3"/>
    <w:rsid w:val="00443282"/>
    <w:rsid w:val="004433E1"/>
    <w:rsid w:val="004435A7"/>
    <w:rsid w:val="00443C26"/>
    <w:rsid w:val="00443C31"/>
    <w:rsid w:val="00444375"/>
    <w:rsid w:val="00444843"/>
    <w:rsid w:val="00444877"/>
    <w:rsid w:val="00444FF3"/>
    <w:rsid w:val="004450FC"/>
    <w:rsid w:val="00445799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1B7E"/>
    <w:rsid w:val="0045240B"/>
    <w:rsid w:val="00452583"/>
    <w:rsid w:val="00452796"/>
    <w:rsid w:val="00453020"/>
    <w:rsid w:val="00453571"/>
    <w:rsid w:val="004537A8"/>
    <w:rsid w:val="00453CDA"/>
    <w:rsid w:val="00454003"/>
    <w:rsid w:val="0045408F"/>
    <w:rsid w:val="004541DB"/>
    <w:rsid w:val="00454613"/>
    <w:rsid w:val="00454A4C"/>
    <w:rsid w:val="00454B0F"/>
    <w:rsid w:val="00454CD8"/>
    <w:rsid w:val="00455268"/>
    <w:rsid w:val="004556F1"/>
    <w:rsid w:val="00455C2C"/>
    <w:rsid w:val="00455CDF"/>
    <w:rsid w:val="00455D93"/>
    <w:rsid w:val="00455F49"/>
    <w:rsid w:val="00456F6C"/>
    <w:rsid w:val="00457315"/>
    <w:rsid w:val="004573E6"/>
    <w:rsid w:val="00457483"/>
    <w:rsid w:val="00457B26"/>
    <w:rsid w:val="00457B8D"/>
    <w:rsid w:val="004600B9"/>
    <w:rsid w:val="0046018D"/>
    <w:rsid w:val="00460875"/>
    <w:rsid w:val="004608D3"/>
    <w:rsid w:val="00461345"/>
    <w:rsid w:val="004613BF"/>
    <w:rsid w:val="004624BC"/>
    <w:rsid w:val="00462530"/>
    <w:rsid w:val="00462832"/>
    <w:rsid w:val="00462945"/>
    <w:rsid w:val="00463B9A"/>
    <w:rsid w:val="004640BF"/>
    <w:rsid w:val="00464E23"/>
    <w:rsid w:val="00464E47"/>
    <w:rsid w:val="00465596"/>
    <w:rsid w:val="0046587D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67F32"/>
    <w:rsid w:val="00470077"/>
    <w:rsid w:val="00470241"/>
    <w:rsid w:val="00470958"/>
    <w:rsid w:val="0047099E"/>
    <w:rsid w:val="00470E75"/>
    <w:rsid w:val="00470F81"/>
    <w:rsid w:val="00470F84"/>
    <w:rsid w:val="0047119B"/>
    <w:rsid w:val="004711AE"/>
    <w:rsid w:val="0047123E"/>
    <w:rsid w:val="00471264"/>
    <w:rsid w:val="00471CEF"/>
    <w:rsid w:val="00471FE5"/>
    <w:rsid w:val="0047205B"/>
    <w:rsid w:val="004721C6"/>
    <w:rsid w:val="00472531"/>
    <w:rsid w:val="0047273C"/>
    <w:rsid w:val="00472BD1"/>
    <w:rsid w:val="00473266"/>
    <w:rsid w:val="00473752"/>
    <w:rsid w:val="00473C5B"/>
    <w:rsid w:val="00473CEC"/>
    <w:rsid w:val="00473D97"/>
    <w:rsid w:val="00473DA0"/>
    <w:rsid w:val="0047430B"/>
    <w:rsid w:val="00474672"/>
    <w:rsid w:val="004747A7"/>
    <w:rsid w:val="0047494E"/>
    <w:rsid w:val="00474CFA"/>
    <w:rsid w:val="0047525B"/>
    <w:rsid w:val="00475364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AB8"/>
    <w:rsid w:val="00476D2A"/>
    <w:rsid w:val="00476DA7"/>
    <w:rsid w:val="00476F43"/>
    <w:rsid w:val="0047709C"/>
    <w:rsid w:val="0047734F"/>
    <w:rsid w:val="0047775F"/>
    <w:rsid w:val="00477E44"/>
    <w:rsid w:val="0048000D"/>
    <w:rsid w:val="00480246"/>
    <w:rsid w:val="00480408"/>
    <w:rsid w:val="004809DB"/>
    <w:rsid w:val="00480E02"/>
    <w:rsid w:val="004810E4"/>
    <w:rsid w:val="0048127E"/>
    <w:rsid w:val="00481745"/>
    <w:rsid w:val="00481E34"/>
    <w:rsid w:val="00481EBD"/>
    <w:rsid w:val="00482064"/>
    <w:rsid w:val="00482310"/>
    <w:rsid w:val="004823C9"/>
    <w:rsid w:val="004823F3"/>
    <w:rsid w:val="00482B0A"/>
    <w:rsid w:val="00482E6E"/>
    <w:rsid w:val="0048322F"/>
    <w:rsid w:val="0048360F"/>
    <w:rsid w:val="00483760"/>
    <w:rsid w:val="004838B0"/>
    <w:rsid w:val="004839ED"/>
    <w:rsid w:val="00483B76"/>
    <w:rsid w:val="00483B91"/>
    <w:rsid w:val="00483CC7"/>
    <w:rsid w:val="00483D85"/>
    <w:rsid w:val="00483DCE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9C7"/>
    <w:rsid w:val="00485C4D"/>
    <w:rsid w:val="00485EA3"/>
    <w:rsid w:val="00485FF3"/>
    <w:rsid w:val="004861D8"/>
    <w:rsid w:val="0048639C"/>
    <w:rsid w:val="0048642E"/>
    <w:rsid w:val="00486654"/>
    <w:rsid w:val="004866D0"/>
    <w:rsid w:val="00486749"/>
    <w:rsid w:val="00486EFD"/>
    <w:rsid w:val="00487208"/>
    <w:rsid w:val="00487312"/>
    <w:rsid w:val="004878B8"/>
    <w:rsid w:val="00487B0D"/>
    <w:rsid w:val="00487DD0"/>
    <w:rsid w:val="00487FF2"/>
    <w:rsid w:val="00490035"/>
    <w:rsid w:val="0049009B"/>
    <w:rsid w:val="00490110"/>
    <w:rsid w:val="004902C4"/>
    <w:rsid w:val="00490B7E"/>
    <w:rsid w:val="00490D8D"/>
    <w:rsid w:val="00490F44"/>
    <w:rsid w:val="004910C0"/>
    <w:rsid w:val="004910CE"/>
    <w:rsid w:val="00491245"/>
    <w:rsid w:val="0049140E"/>
    <w:rsid w:val="004917FC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960"/>
    <w:rsid w:val="00494247"/>
    <w:rsid w:val="004948AE"/>
    <w:rsid w:val="00494B78"/>
    <w:rsid w:val="0049527C"/>
    <w:rsid w:val="004952ED"/>
    <w:rsid w:val="0049533A"/>
    <w:rsid w:val="00495AFD"/>
    <w:rsid w:val="00495B82"/>
    <w:rsid w:val="00495CE3"/>
    <w:rsid w:val="00495D30"/>
    <w:rsid w:val="004965F7"/>
    <w:rsid w:val="004966A2"/>
    <w:rsid w:val="0049672C"/>
    <w:rsid w:val="0049697D"/>
    <w:rsid w:val="00496E71"/>
    <w:rsid w:val="004971ED"/>
    <w:rsid w:val="00497A5B"/>
    <w:rsid w:val="00497D45"/>
    <w:rsid w:val="00497D71"/>
    <w:rsid w:val="00497ECF"/>
    <w:rsid w:val="004A04D2"/>
    <w:rsid w:val="004A08E9"/>
    <w:rsid w:val="004A09B2"/>
    <w:rsid w:val="004A0B22"/>
    <w:rsid w:val="004A0E20"/>
    <w:rsid w:val="004A139F"/>
    <w:rsid w:val="004A15F5"/>
    <w:rsid w:val="004A1753"/>
    <w:rsid w:val="004A1F19"/>
    <w:rsid w:val="004A23A3"/>
    <w:rsid w:val="004A274F"/>
    <w:rsid w:val="004A284A"/>
    <w:rsid w:val="004A284B"/>
    <w:rsid w:val="004A2A9E"/>
    <w:rsid w:val="004A2C53"/>
    <w:rsid w:val="004A2CFD"/>
    <w:rsid w:val="004A2F7C"/>
    <w:rsid w:val="004A300E"/>
    <w:rsid w:val="004A302B"/>
    <w:rsid w:val="004A33BC"/>
    <w:rsid w:val="004A3441"/>
    <w:rsid w:val="004A3C0C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B7"/>
    <w:rsid w:val="004A5CED"/>
    <w:rsid w:val="004A646F"/>
    <w:rsid w:val="004A6A65"/>
    <w:rsid w:val="004A7032"/>
    <w:rsid w:val="004A7159"/>
    <w:rsid w:val="004A7557"/>
    <w:rsid w:val="004A7877"/>
    <w:rsid w:val="004A7D52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2D4F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313"/>
    <w:rsid w:val="004B584F"/>
    <w:rsid w:val="004B59F5"/>
    <w:rsid w:val="004B635E"/>
    <w:rsid w:val="004B6759"/>
    <w:rsid w:val="004B6A68"/>
    <w:rsid w:val="004B6A6C"/>
    <w:rsid w:val="004B6C2A"/>
    <w:rsid w:val="004B6D2C"/>
    <w:rsid w:val="004B702B"/>
    <w:rsid w:val="004B70C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44"/>
    <w:rsid w:val="004C5E61"/>
    <w:rsid w:val="004C69D2"/>
    <w:rsid w:val="004C6C41"/>
    <w:rsid w:val="004C768B"/>
    <w:rsid w:val="004C7B99"/>
    <w:rsid w:val="004C7CA7"/>
    <w:rsid w:val="004C7F22"/>
    <w:rsid w:val="004D0285"/>
    <w:rsid w:val="004D0BD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51"/>
    <w:rsid w:val="004D63FD"/>
    <w:rsid w:val="004D65E2"/>
    <w:rsid w:val="004D684B"/>
    <w:rsid w:val="004D69B7"/>
    <w:rsid w:val="004D70ED"/>
    <w:rsid w:val="004D7106"/>
    <w:rsid w:val="004D7282"/>
    <w:rsid w:val="004D7438"/>
    <w:rsid w:val="004D7510"/>
    <w:rsid w:val="004D76AC"/>
    <w:rsid w:val="004D77CB"/>
    <w:rsid w:val="004D787E"/>
    <w:rsid w:val="004D7AA8"/>
    <w:rsid w:val="004D7B2C"/>
    <w:rsid w:val="004D7EE5"/>
    <w:rsid w:val="004E014B"/>
    <w:rsid w:val="004E0B41"/>
    <w:rsid w:val="004E0FCE"/>
    <w:rsid w:val="004E1314"/>
    <w:rsid w:val="004E1BF3"/>
    <w:rsid w:val="004E204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225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890"/>
    <w:rsid w:val="004E5E60"/>
    <w:rsid w:val="004E61EF"/>
    <w:rsid w:val="004E6425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110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8AA"/>
    <w:rsid w:val="004F4EEC"/>
    <w:rsid w:val="004F5027"/>
    <w:rsid w:val="004F5AB0"/>
    <w:rsid w:val="004F5DC6"/>
    <w:rsid w:val="004F5FE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B28"/>
    <w:rsid w:val="00501E8D"/>
    <w:rsid w:val="00501EF5"/>
    <w:rsid w:val="00502C02"/>
    <w:rsid w:val="005031CC"/>
    <w:rsid w:val="00503561"/>
    <w:rsid w:val="005038D0"/>
    <w:rsid w:val="00503CB3"/>
    <w:rsid w:val="0050426D"/>
    <w:rsid w:val="0050448B"/>
    <w:rsid w:val="0050483F"/>
    <w:rsid w:val="005049FA"/>
    <w:rsid w:val="00504E17"/>
    <w:rsid w:val="0050599F"/>
    <w:rsid w:val="00505B79"/>
    <w:rsid w:val="00505F1C"/>
    <w:rsid w:val="00506B70"/>
    <w:rsid w:val="00506B8A"/>
    <w:rsid w:val="00506D17"/>
    <w:rsid w:val="00506D89"/>
    <w:rsid w:val="00507487"/>
    <w:rsid w:val="005075D6"/>
    <w:rsid w:val="00510105"/>
    <w:rsid w:val="005103AE"/>
    <w:rsid w:val="00510A94"/>
    <w:rsid w:val="00510EC9"/>
    <w:rsid w:val="00510FE9"/>
    <w:rsid w:val="005115E1"/>
    <w:rsid w:val="00511E7D"/>
    <w:rsid w:val="00512768"/>
    <w:rsid w:val="00512B76"/>
    <w:rsid w:val="00512EEB"/>
    <w:rsid w:val="00513092"/>
    <w:rsid w:val="005130AF"/>
    <w:rsid w:val="00513507"/>
    <w:rsid w:val="00513B93"/>
    <w:rsid w:val="00514546"/>
    <w:rsid w:val="00514D5E"/>
    <w:rsid w:val="005152BE"/>
    <w:rsid w:val="005157DD"/>
    <w:rsid w:val="0051594A"/>
    <w:rsid w:val="00515B80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17E78"/>
    <w:rsid w:val="00520998"/>
    <w:rsid w:val="00520BC7"/>
    <w:rsid w:val="0052122F"/>
    <w:rsid w:val="00521612"/>
    <w:rsid w:val="00521976"/>
    <w:rsid w:val="00522301"/>
    <w:rsid w:val="00522555"/>
    <w:rsid w:val="00522A9C"/>
    <w:rsid w:val="00522EDB"/>
    <w:rsid w:val="005230E8"/>
    <w:rsid w:val="0052322E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CA4"/>
    <w:rsid w:val="00524E32"/>
    <w:rsid w:val="00525368"/>
    <w:rsid w:val="005253C7"/>
    <w:rsid w:val="00525448"/>
    <w:rsid w:val="005255A3"/>
    <w:rsid w:val="00525650"/>
    <w:rsid w:val="0052586A"/>
    <w:rsid w:val="00525F4A"/>
    <w:rsid w:val="00526178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4C4"/>
    <w:rsid w:val="005326D0"/>
    <w:rsid w:val="00532764"/>
    <w:rsid w:val="00532AEC"/>
    <w:rsid w:val="00532F3A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3B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269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831"/>
    <w:rsid w:val="00543859"/>
    <w:rsid w:val="0054386D"/>
    <w:rsid w:val="00543B12"/>
    <w:rsid w:val="00543DC7"/>
    <w:rsid w:val="00543EFF"/>
    <w:rsid w:val="005441EF"/>
    <w:rsid w:val="005450CF"/>
    <w:rsid w:val="0054510E"/>
    <w:rsid w:val="00545703"/>
    <w:rsid w:val="00545AF3"/>
    <w:rsid w:val="00545B87"/>
    <w:rsid w:val="00545CDD"/>
    <w:rsid w:val="00545EEF"/>
    <w:rsid w:val="005461D3"/>
    <w:rsid w:val="0054621B"/>
    <w:rsid w:val="0054635B"/>
    <w:rsid w:val="00546573"/>
    <w:rsid w:val="00546AE3"/>
    <w:rsid w:val="00546CEE"/>
    <w:rsid w:val="005470BF"/>
    <w:rsid w:val="005472DA"/>
    <w:rsid w:val="0054738E"/>
    <w:rsid w:val="00547522"/>
    <w:rsid w:val="00547634"/>
    <w:rsid w:val="0055010F"/>
    <w:rsid w:val="00550756"/>
    <w:rsid w:val="00550A7F"/>
    <w:rsid w:val="00550C46"/>
    <w:rsid w:val="00550F2A"/>
    <w:rsid w:val="005510DA"/>
    <w:rsid w:val="005513DE"/>
    <w:rsid w:val="005514D0"/>
    <w:rsid w:val="005516EB"/>
    <w:rsid w:val="00551855"/>
    <w:rsid w:val="00551936"/>
    <w:rsid w:val="00551F82"/>
    <w:rsid w:val="00552093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342"/>
    <w:rsid w:val="00555AFC"/>
    <w:rsid w:val="005562B0"/>
    <w:rsid w:val="00556D02"/>
    <w:rsid w:val="0055702A"/>
    <w:rsid w:val="00557284"/>
    <w:rsid w:val="00557436"/>
    <w:rsid w:val="0055770A"/>
    <w:rsid w:val="005600F9"/>
    <w:rsid w:val="005603B6"/>
    <w:rsid w:val="00560458"/>
    <w:rsid w:val="0056047A"/>
    <w:rsid w:val="00560677"/>
    <w:rsid w:val="00560779"/>
    <w:rsid w:val="005607A6"/>
    <w:rsid w:val="005608F7"/>
    <w:rsid w:val="00560AED"/>
    <w:rsid w:val="00562261"/>
    <w:rsid w:val="0056281C"/>
    <w:rsid w:val="0056350E"/>
    <w:rsid w:val="005636B1"/>
    <w:rsid w:val="0056373B"/>
    <w:rsid w:val="00563771"/>
    <w:rsid w:val="00563AFA"/>
    <w:rsid w:val="00563B05"/>
    <w:rsid w:val="00563BFF"/>
    <w:rsid w:val="00564224"/>
    <w:rsid w:val="00564266"/>
    <w:rsid w:val="0056453F"/>
    <w:rsid w:val="00564E3F"/>
    <w:rsid w:val="0056516C"/>
    <w:rsid w:val="00565403"/>
    <w:rsid w:val="00565BD9"/>
    <w:rsid w:val="00566058"/>
    <w:rsid w:val="00566529"/>
    <w:rsid w:val="005665C7"/>
    <w:rsid w:val="00566D4C"/>
    <w:rsid w:val="00566F67"/>
    <w:rsid w:val="0056780D"/>
    <w:rsid w:val="00567B26"/>
    <w:rsid w:val="00567E3E"/>
    <w:rsid w:val="00567F9E"/>
    <w:rsid w:val="00570223"/>
    <w:rsid w:val="00570245"/>
    <w:rsid w:val="005707A1"/>
    <w:rsid w:val="00570899"/>
    <w:rsid w:val="00570D42"/>
    <w:rsid w:val="0057114C"/>
    <w:rsid w:val="0057149C"/>
    <w:rsid w:val="005715C7"/>
    <w:rsid w:val="005715F6"/>
    <w:rsid w:val="0057170F"/>
    <w:rsid w:val="00571869"/>
    <w:rsid w:val="005718E0"/>
    <w:rsid w:val="00571B88"/>
    <w:rsid w:val="00572872"/>
    <w:rsid w:val="00572BE9"/>
    <w:rsid w:val="00572CBF"/>
    <w:rsid w:val="00572DDF"/>
    <w:rsid w:val="00572E2A"/>
    <w:rsid w:val="00572FB9"/>
    <w:rsid w:val="0057318C"/>
    <w:rsid w:val="00573DD9"/>
    <w:rsid w:val="005743EE"/>
    <w:rsid w:val="005746B7"/>
    <w:rsid w:val="005748A8"/>
    <w:rsid w:val="00574A67"/>
    <w:rsid w:val="00575128"/>
    <w:rsid w:val="005751E7"/>
    <w:rsid w:val="00575603"/>
    <w:rsid w:val="0057571E"/>
    <w:rsid w:val="005758F4"/>
    <w:rsid w:val="0057599F"/>
    <w:rsid w:val="005759EF"/>
    <w:rsid w:val="00575AEB"/>
    <w:rsid w:val="00575C6F"/>
    <w:rsid w:val="00575FCA"/>
    <w:rsid w:val="0057715D"/>
    <w:rsid w:val="00577340"/>
    <w:rsid w:val="00577522"/>
    <w:rsid w:val="00577A2E"/>
    <w:rsid w:val="00577B68"/>
    <w:rsid w:val="00577BFB"/>
    <w:rsid w:val="00577EAB"/>
    <w:rsid w:val="005805A6"/>
    <w:rsid w:val="005807A8"/>
    <w:rsid w:val="0058091B"/>
    <w:rsid w:val="00580A84"/>
    <w:rsid w:val="00580F20"/>
    <w:rsid w:val="00581456"/>
    <w:rsid w:val="00581A0A"/>
    <w:rsid w:val="00581C45"/>
    <w:rsid w:val="0058211A"/>
    <w:rsid w:val="005826B2"/>
    <w:rsid w:val="00582AE9"/>
    <w:rsid w:val="00583108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61C"/>
    <w:rsid w:val="005919DF"/>
    <w:rsid w:val="00591AF7"/>
    <w:rsid w:val="00591DAC"/>
    <w:rsid w:val="005928AC"/>
    <w:rsid w:val="00592CEB"/>
    <w:rsid w:val="00592E66"/>
    <w:rsid w:val="00592E70"/>
    <w:rsid w:val="00592E93"/>
    <w:rsid w:val="005931FB"/>
    <w:rsid w:val="005937B3"/>
    <w:rsid w:val="00593830"/>
    <w:rsid w:val="00593D3C"/>
    <w:rsid w:val="00594504"/>
    <w:rsid w:val="005945A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4AC"/>
    <w:rsid w:val="00597798"/>
    <w:rsid w:val="005978E3"/>
    <w:rsid w:val="00597BB6"/>
    <w:rsid w:val="005A01F4"/>
    <w:rsid w:val="005A0476"/>
    <w:rsid w:val="005A0A4B"/>
    <w:rsid w:val="005A0B38"/>
    <w:rsid w:val="005A0D33"/>
    <w:rsid w:val="005A0D96"/>
    <w:rsid w:val="005A0E52"/>
    <w:rsid w:val="005A0EB0"/>
    <w:rsid w:val="005A0F8C"/>
    <w:rsid w:val="005A15A1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D84"/>
    <w:rsid w:val="005A4F51"/>
    <w:rsid w:val="005A5CC8"/>
    <w:rsid w:val="005A5DBC"/>
    <w:rsid w:val="005A603C"/>
    <w:rsid w:val="005A65CE"/>
    <w:rsid w:val="005A6994"/>
    <w:rsid w:val="005A6BED"/>
    <w:rsid w:val="005A6D2C"/>
    <w:rsid w:val="005A6E9B"/>
    <w:rsid w:val="005A749A"/>
    <w:rsid w:val="005A77E0"/>
    <w:rsid w:val="005A7A7C"/>
    <w:rsid w:val="005A7B2E"/>
    <w:rsid w:val="005A7E0D"/>
    <w:rsid w:val="005A7EA6"/>
    <w:rsid w:val="005B0A53"/>
    <w:rsid w:val="005B0F8B"/>
    <w:rsid w:val="005B1970"/>
    <w:rsid w:val="005B1D40"/>
    <w:rsid w:val="005B1D67"/>
    <w:rsid w:val="005B2211"/>
    <w:rsid w:val="005B2A54"/>
    <w:rsid w:val="005B2B10"/>
    <w:rsid w:val="005B2B66"/>
    <w:rsid w:val="005B317F"/>
    <w:rsid w:val="005B3D83"/>
    <w:rsid w:val="005B3DEF"/>
    <w:rsid w:val="005B3E1F"/>
    <w:rsid w:val="005B419A"/>
    <w:rsid w:val="005B4319"/>
    <w:rsid w:val="005B48C0"/>
    <w:rsid w:val="005B4AE6"/>
    <w:rsid w:val="005B4B07"/>
    <w:rsid w:val="005B4F98"/>
    <w:rsid w:val="005B50AB"/>
    <w:rsid w:val="005B5319"/>
    <w:rsid w:val="005B542C"/>
    <w:rsid w:val="005B58A0"/>
    <w:rsid w:val="005B5BDF"/>
    <w:rsid w:val="005B61F1"/>
    <w:rsid w:val="005B629F"/>
    <w:rsid w:val="005B6891"/>
    <w:rsid w:val="005B6C1E"/>
    <w:rsid w:val="005B721C"/>
    <w:rsid w:val="005B733D"/>
    <w:rsid w:val="005B73B0"/>
    <w:rsid w:val="005B76F9"/>
    <w:rsid w:val="005B78D2"/>
    <w:rsid w:val="005B7C06"/>
    <w:rsid w:val="005B7CAC"/>
    <w:rsid w:val="005B7CE2"/>
    <w:rsid w:val="005B7EC5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4BCD"/>
    <w:rsid w:val="005C55B3"/>
    <w:rsid w:val="005C565D"/>
    <w:rsid w:val="005C5866"/>
    <w:rsid w:val="005C58E7"/>
    <w:rsid w:val="005C5D2A"/>
    <w:rsid w:val="005C60E7"/>
    <w:rsid w:val="005C652C"/>
    <w:rsid w:val="005C6637"/>
    <w:rsid w:val="005C66CD"/>
    <w:rsid w:val="005C6EBE"/>
    <w:rsid w:val="005C6F25"/>
    <w:rsid w:val="005C6F3B"/>
    <w:rsid w:val="005C73C5"/>
    <w:rsid w:val="005C7408"/>
    <w:rsid w:val="005C7ED2"/>
    <w:rsid w:val="005D0213"/>
    <w:rsid w:val="005D0722"/>
    <w:rsid w:val="005D076A"/>
    <w:rsid w:val="005D1C23"/>
    <w:rsid w:val="005D1F18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D51"/>
    <w:rsid w:val="005D3FDE"/>
    <w:rsid w:val="005D4BA4"/>
    <w:rsid w:val="005D4ED4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50E"/>
    <w:rsid w:val="005D791A"/>
    <w:rsid w:val="005E01DD"/>
    <w:rsid w:val="005E03F3"/>
    <w:rsid w:val="005E08CF"/>
    <w:rsid w:val="005E0923"/>
    <w:rsid w:val="005E0A07"/>
    <w:rsid w:val="005E0BCF"/>
    <w:rsid w:val="005E0D04"/>
    <w:rsid w:val="005E0DEA"/>
    <w:rsid w:val="005E1172"/>
    <w:rsid w:val="005E12C9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2F3F"/>
    <w:rsid w:val="005E35EE"/>
    <w:rsid w:val="005E3772"/>
    <w:rsid w:val="005E384B"/>
    <w:rsid w:val="005E3A97"/>
    <w:rsid w:val="005E3E2C"/>
    <w:rsid w:val="005E3E6F"/>
    <w:rsid w:val="005E41C7"/>
    <w:rsid w:val="005E48B7"/>
    <w:rsid w:val="005E493D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0D3"/>
    <w:rsid w:val="005F042E"/>
    <w:rsid w:val="005F06CB"/>
    <w:rsid w:val="005F06CC"/>
    <w:rsid w:val="005F0D38"/>
    <w:rsid w:val="005F10DC"/>
    <w:rsid w:val="005F1175"/>
    <w:rsid w:val="005F18D4"/>
    <w:rsid w:val="005F190F"/>
    <w:rsid w:val="005F1BF5"/>
    <w:rsid w:val="005F257D"/>
    <w:rsid w:val="005F2A9C"/>
    <w:rsid w:val="005F2AE6"/>
    <w:rsid w:val="005F2EC4"/>
    <w:rsid w:val="005F31C8"/>
    <w:rsid w:val="005F36F0"/>
    <w:rsid w:val="005F38FF"/>
    <w:rsid w:val="005F3B27"/>
    <w:rsid w:val="005F3D76"/>
    <w:rsid w:val="005F4023"/>
    <w:rsid w:val="005F4A1E"/>
    <w:rsid w:val="005F4E74"/>
    <w:rsid w:val="005F4ECB"/>
    <w:rsid w:val="005F5358"/>
    <w:rsid w:val="005F5F05"/>
    <w:rsid w:val="005F6B06"/>
    <w:rsid w:val="005F6CF2"/>
    <w:rsid w:val="005F6F4D"/>
    <w:rsid w:val="005F7240"/>
    <w:rsid w:val="005F7290"/>
    <w:rsid w:val="005F733F"/>
    <w:rsid w:val="005F7970"/>
    <w:rsid w:val="00600352"/>
    <w:rsid w:val="00600446"/>
    <w:rsid w:val="0060089E"/>
    <w:rsid w:val="00600B24"/>
    <w:rsid w:val="00601166"/>
    <w:rsid w:val="00601484"/>
    <w:rsid w:val="00601603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B75"/>
    <w:rsid w:val="00604C18"/>
    <w:rsid w:val="00604D6C"/>
    <w:rsid w:val="00604D8F"/>
    <w:rsid w:val="00604E52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B0E"/>
    <w:rsid w:val="0061004D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138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3F26"/>
    <w:rsid w:val="00624444"/>
    <w:rsid w:val="006246D2"/>
    <w:rsid w:val="00624C85"/>
    <w:rsid w:val="00624ED6"/>
    <w:rsid w:val="0062507F"/>
    <w:rsid w:val="0062523F"/>
    <w:rsid w:val="00625290"/>
    <w:rsid w:val="00625CEF"/>
    <w:rsid w:val="00625E71"/>
    <w:rsid w:val="00625F82"/>
    <w:rsid w:val="00626425"/>
    <w:rsid w:val="00626467"/>
    <w:rsid w:val="006267C0"/>
    <w:rsid w:val="00626CBB"/>
    <w:rsid w:val="00626DFF"/>
    <w:rsid w:val="00626E90"/>
    <w:rsid w:val="00627169"/>
    <w:rsid w:val="00627274"/>
    <w:rsid w:val="006276F0"/>
    <w:rsid w:val="00627795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410"/>
    <w:rsid w:val="00631F82"/>
    <w:rsid w:val="006321A3"/>
    <w:rsid w:val="00632464"/>
    <w:rsid w:val="0063266C"/>
    <w:rsid w:val="006326E4"/>
    <w:rsid w:val="006329C4"/>
    <w:rsid w:val="0063327E"/>
    <w:rsid w:val="00633628"/>
    <w:rsid w:val="0063391E"/>
    <w:rsid w:val="00633C8B"/>
    <w:rsid w:val="0063466E"/>
    <w:rsid w:val="00635068"/>
    <w:rsid w:val="006351B3"/>
    <w:rsid w:val="006353DC"/>
    <w:rsid w:val="00635407"/>
    <w:rsid w:val="006355CA"/>
    <w:rsid w:val="0063564F"/>
    <w:rsid w:val="0063568E"/>
    <w:rsid w:val="00635D00"/>
    <w:rsid w:val="00635E91"/>
    <w:rsid w:val="00636A15"/>
    <w:rsid w:val="00636B93"/>
    <w:rsid w:val="00636CD5"/>
    <w:rsid w:val="006372B7"/>
    <w:rsid w:val="0063732E"/>
    <w:rsid w:val="0063736C"/>
    <w:rsid w:val="0063739F"/>
    <w:rsid w:val="006377FE"/>
    <w:rsid w:val="006407BF"/>
    <w:rsid w:val="00640842"/>
    <w:rsid w:val="00640D16"/>
    <w:rsid w:val="00640D68"/>
    <w:rsid w:val="00640E86"/>
    <w:rsid w:val="0064129D"/>
    <w:rsid w:val="006412B2"/>
    <w:rsid w:val="00641848"/>
    <w:rsid w:val="00641AA0"/>
    <w:rsid w:val="00641AA6"/>
    <w:rsid w:val="00641AAD"/>
    <w:rsid w:val="00641DFA"/>
    <w:rsid w:val="00641F9D"/>
    <w:rsid w:val="0064212E"/>
    <w:rsid w:val="00642188"/>
    <w:rsid w:val="00642267"/>
    <w:rsid w:val="00642677"/>
    <w:rsid w:val="00642F66"/>
    <w:rsid w:val="00643233"/>
    <w:rsid w:val="006433CF"/>
    <w:rsid w:val="00643536"/>
    <w:rsid w:val="006439BD"/>
    <w:rsid w:val="00643EB0"/>
    <w:rsid w:val="00644BCC"/>
    <w:rsid w:val="00644C2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E8"/>
    <w:rsid w:val="00656BED"/>
    <w:rsid w:val="00656F04"/>
    <w:rsid w:val="00657258"/>
    <w:rsid w:val="006573DA"/>
    <w:rsid w:val="00657967"/>
    <w:rsid w:val="00660090"/>
    <w:rsid w:val="006601B6"/>
    <w:rsid w:val="006604B5"/>
    <w:rsid w:val="0066085E"/>
    <w:rsid w:val="00660A1A"/>
    <w:rsid w:val="00660CE1"/>
    <w:rsid w:val="00660D7F"/>
    <w:rsid w:val="00660F68"/>
    <w:rsid w:val="00661105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E48"/>
    <w:rsid w:val="00664F05"/>
    <w:rsid w:val="00665420"/>
    <w:rsid w:val="00665684"/>
    <w:rsid w:val="00665912"/>
    <w:rsid w:val="00665E8A"/>
    <w:rsid w:val="0066612B"/>
    <w:rsid w:val="0066655E"/>
    <w:rsid w:val="00666577"/>
    <w:rsid w:val="006667E1"/>
    <w:rsid w:val="00666804"/>
    <w:rsid w:val="0066711F"/>
    <w:rsid w:val="0066743B"/>
    <w:rsid w:val="006676A4"/>
    <w:rsid w:val="00667836"/>
    <w:rsid w:val="006678FD"/>
    <w:rsid w:val="00667B67"/>
    <w:rsid w:val="00667D2E"/>
    <w:rsid w:val="00667D80"/>
    <w:rsid w:val="00667EC9"/>
    <w:rsid w:val="00670069"/>
    <w:rsid w:val="006700DB"/>
    <w:rsid w:val="006702DB"/>
    <w:rsid w:val="00670727"/>
    <w:rsid w:val="00670CB1"/>
    <w:rsid w:val="00670F42"/>
    <w:rsid w:val="0067103A"/>
    <w:rsid w:val="00671292"/>
    <w:rsid w:val="00671552"/>
    <w:rsid w:val="006718A6"/>
    <w:rsid w:val="00671989"/>
    <w:rsid w:val="00671B10"/>
    <w:rsid w:val="00671F8B"/>
    <w:rsid w:val="006721C4"/>
    <w:rsid w:val="006723CC"/>
    <w:rsid w:val="00672813"/>
    <w:rsid w:val="00672A3A"/>
    <w:rsid w:val="00672AAE"/>
    <w:rsid w:val="00672B1D"/>
    <w:rsid w:val="00673196"/>
    <w:rsid w:val="00673460"/>
    <w:rsid w:val="00673575"/>
    <w:rsid w:val="00673697"/>
    <w:rsid w:val="006737A6"/>
    <w:rsid w:val="00673A05"/>
    <w:rsid w:val="00673A85"/>
    <w:rsid w:val="00673A95"/>
    <w:rsid w:val="00673C4C"/>
    <w:rsid w:val="00674A2A"/>
    <w:rsid w:val="006753D7"/>
    <w:rsid w:val="00675861"/>
    <w:rsid w:val="00675B84"/>
    <w:rsid w:val="00675C9B"/>
    <w:rsid w:val="00675DB2"/>
    <w:rsid w:val="00676073"/>
    <w:rsid w:val="00676167"/>
    <w:rsid w:val="006761B4"/>
    <w:rsid w:val="00676635"/>
    <w:rsid w:val="00676A49"/>
    <w:rsid w:val="00676B9C"/>
    <w:rsid w:val="00676C2E"/>
    <w:rsid w:val="00677063"/>
    <w:rsid w:val="00677D09"/>
    <w:rsid w:val="006800DC"/>
    <w:rsid w:val="00680245"/>
    <w:rsid w:val="006808F8"/>
    <w:rsid w:val="00680B2D"/>
    <w:rsid w:val="00681148"/>
    <w:rsid w:val="006813D7"/>
    <w:rsid w:val="006819DB"/>
    <w:rsid w:val="00681B06"/>
    <w:rsid w:val="00681BEF"/>
    <w:rsid w:val="00681DD1"/>
    <w:rsid w:val="0068211C"/>
    <w:rsid w:val="00682D90"/>
    <w:rsid w:val="006833C0"/>
    <w:rsid w:val="006834B4"/>
    <w:rsid w:val="00683511"/>
    <w:rsid w:val="006836B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84C"/>
    <w:rsid w:val="00684973"/>
    <w:rsid w:val="0068497C"/>
    <w:rsid w:val="00684A43"/>
    <w:rsid w:val="00685099"/>
    <w:rsid w:val="00685194"/>
    <w:rsid w:val="0068540F"/>
    <w:rsid w:val="006859E6"/>
    <w:rsid w:val="00685E29"/>
    <w:rsid w:val="00686487"/>
    <w:rsid w:val="0068688D"/>
    <w:rsid w:val="00686B8F"/>
    <w:rsid w:val="00686CAD"/>
    <w:rsid w:val="00687254"/>
    <w:rsid w:val="0068728F"/>
    <w:rsid w:val="0068731F"/>
    <w:rsid w:val="006873A2"/>
    <w:rsid w:val="00687AAD"/>
    <w:rsid w:val="00687C10"/>
    <w:rsid w:val="00687D01"/>
    <w:rsid w:val="00687D65"/>
    <w:rsid w:val="00687DF6"/>
    <w:rsid w:val="00690505"/>
    <w:rsid w:val="00690511"/>
    <w:rsid w:val="006907FF"/>
    <w:rsid w:val="00690960"/>
    <w:rsid w:val="00690D63"/>
    <w:rsid w:val="006911BF"/>
    <w:rsid w:val="00691293"/>
    <w:rsid w:val="00691419"/>
    <w:rsid w:val="00691DCE"/>
    <w:rsid w:val="00691F83"/>
    <w:rsid w:val="00692287"/>
    <w:rsid w:val="00692330"/>
    <w:rsid w:val="006933DB"/>
    <w:rsid w:val="00693C3C"/>
    <w:rsid w:val="00693E0A"/>
    <w:rsid w:val="006946AB"/>
    <w:rsid w:val="00694946"/>
    <w:rsid w:val="00694CDF"/>
    <w:rsid w:val="00694DE4"/>
    <w:rsid w:val="00696698"/>
    <w:rsid w:val="006969A0"/>
    <w:rsid w:val="006969BE"/>
    <w:rsid w:val="00696EFD"/>
    <w:rsid w:val="0069701B"/>
    <w:rsid w:val="006A007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3"/>
    <w:rsid w:val="006A2119"/>
    <w:rsid w:val="006A211E"/>
    <w:rsid w:val="006A228F"/>
    <w:rsid w:val="006A2572"/>
    <w:rsid w:val="006A2CAA"/>
    <w:rsid w:val="006A2EC4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CEB"/>
    <w:rsid w:val="006A7D34"/>
    <w:rsid w:val="006A7E3E"/>
    <w:rsid w:val="006B081F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D4D"/>
    <w:rsid w:val="006B2F84"/>
    <w:rsid w:val="006B31C5"/>
    <w:rsid w:val="006B369F"/>
    <w:rsid w:val="006B37E2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9F9"/>
    <w:rsid w:val="006B5B4D"/>
    <w:rsid w:val="006B5D74"/>
    <w:rsid w:val="006B5EA1"/>
    <w:rsid w:val="006B689C"/>
    <w:rsid w:val="006B6947"/>
    <w:rsid w:val="006B6C90"/>
    <w:rsid w:val="006B6D7E"/>
    <w:rsid w:val="006B7029"/>
    <w:rsid w:val="006B720F"/>
    <w:rsid w:val="006B781F"/>
    <w:rsid w:val="006B785C"/>
    <w:rsid w:val="006B7B51"/>
    <w:rsid w:val="006C04D3"/>
    <w:rsid w:val="006C05E9"/>
    <w:rsid w:val="006C0918"/>
    <w:rsid w:val="006C0A78"/>
    <w:rsid w:val="006C0D39"/>
    <w:rsid w:val="006C0E2C"/>
    <w:rsid w:val="006C14A3"/>
    <w:rsid w:val="006C1C7A"/>
    <w:rsid w:val="006C204D"/>
    <w:rsid w:val="006C2427"/>
    <w:rsid w:val="006C277F"/>
    <w:rsid w:val="006C2A50"/>
    <w:rsid w:val="006C2BB3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8D1"/>
    <w:rsid w:val="006C5A43"/>
    <w:rsid w:val="006C5C52"/>
    <w:rsid w:val="006C63CF"/>
    <w:rsid w:val="006C643E"/>
    <w:rsid w:val="006C6DD1"/>
    <w:rsid w:val="006C6DDF"/>
    <w:rsid w:val="006C7067"/>
    <w:rsid w:val="006C7173"/>
    <w:rsid w:val="006C71E4"/>
    <w:rsid w:val="006C7483"/>
    <w:rsid w:val="006C7572"/>
    <w:rsid w:val="006C7930"/>
    <w:rsid w:val="006C7AA8"/>
    <w:rsid w:val="006C7C10"/>
    <w:rsid w:val="006D0322"/>
    <w:rsid w:val="006D06CA"/>
    <w:rsid w:val="006D074A"/>
    <w:rsid w:val="006D0EEA"/>
    <w:rsid w:val="006D1400"/>
    <w:rsid w:val="006D1729"/>
    <w:rsid w:val="006D1C0E"/>
    <w:rsid w:val="006D1D16"/>
    <w:rsid w:val="006D20B6"/>
    <w:rsid w:val="006D227F"/>
    <w:rsid w:val="006D23BC"/>
    <w:rsid w:val="006D25BA"/>
    <w:rsid w:val="006D2A6D"/>
    <w:rsid w:val="006D2C18"/>
    <w:rsid w:val="006D3F04"/>
    <w:rsid w:val="006D404D"/>
    <w:rsid w:val="006D434F"/>
    <w:rsid w:val="006D43B2"/>
    <w:rsid w:val="006D4555"/>
    <w:rsid w:val="006D4BDF"/>
    <w:rsid w:val="006D4E4F"/>
    <w:rsid w:val="006D519E"/>
    <w:rsid w:val="006D51F9"/>
    <w:rsid w:val="006D5510"/>
    <w:rsid w:val="006D56A2"/>
    <w:rsid w:val="006D57A8"/>
    <w:rsid w:val="006D5A2B"/>
    <w:rsid w:val="006D5B48"/>
    <w:rsid w:val="006D6704"/>
    <w:rsid w:val="006D689F"/>
    <w:rsid w:val="006D6A14"/>
    <w:rsid w:val="006D6B43"/>
    <w:rsid w:val="006D6C12"/>
    <w:rsid w:val="006D6F9A"/>
    <w:rsid w:val="006D7115"/>
    <w:rsid w:val="006D72DA"/>
    <w:rsid w:val="006D73A1"/>
    <w:rsid w:val="006D7519"/>
    <w:rsid w:val="006D7B89"/>
    <w:rsid w:val="006E01E7"/>
    <w:rsid w:val="006E032A"/>
    <w:rsid w:val="006E08A1"/>
    <w:rsid w:val="006E0C3E"/>
    <w:rsid w:val="006E12D0"/>
    <w:rsid w:val="006E1481"/>
    <w:rsid w:val="006E149D"/>
    <w:rsid w:val="006E209B"/>
    <w:rsid w:val="006E215A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73E"/>
    <w:rsid w:val="006F3791"/>
    <w:rsid w:val="006F3AC4"/>
    <w:rsid w:val="006F3AE9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C1D"/>
    <w:rsid w:val="00701479"/>
    <w:rsid w:val="00701A37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52E"/>
    <w:rsid w:val="00704729"/>
    <w:rsid w:val="00704770"/>
    <w:rsid w:val="00704822"/>
    <w:rsid w:val="007048F7"/>
    <w:rsid w:val="00704BAC"/>
    <w:rsid w:val="00705034"/>
    <w:rsid w:val="007050D2"/>
    <w:rsid w:val="0070560A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B10"/>
    <w:rsid w:val="00710C10"/>
    <w:rsid w:val="007110DC"/>
    <w:rsid w:val="0071112A"/>
    <w:rsid w:val="0071152F"/>
    <w:rsid w:val="00711601"/>
    <w:rsid w:val="00711727"/>
    <w:rsid w:val="007126DC"/>
    <w:rsid w:val="00712FC5"/>
    <w:rsid w:val="0071348F"/>
    <w:rsid w:val="00713A7B"/>
    <w:rsid w:val="00713B03"/>
    <w:rsid w:val="00713B6D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AF9"/>
    <w:rsid w:val="00720D3B"/>
    <w:rsid w:val="00720D78"/>
    <w:rsid w:val="00720FF5"/>
    <w:rsid w:val="00721067"/>
    <w:rsid w:val="00721180"/>
    <w:rsid w:val="00721438"/>
    <w:rsid w:val="007218E9"/>
    <w:rsid w:val="00721C63"/>
    <w:rsid w:val="00721E7C"/>
    <w:rsid w:val="0072219E"/>
    <w:rsid w:val="007221FD"/>
    <w:rsid w:val="00722235"/>
    <w:rsid w:val="007226C9"/>
    <w:rsid w:val="00722B21"/>
    <w:rsid w:val="00722EDD"/>
    <w:rsid w:val="00722F81"/>
    <w:rsid w:val="007238E1"/>
    <w:rsid w:val="00723B53"/>
    <w:rsid w:val="00723C78"/>
    <w:rsid w:val="0072407F"/>
    <w:rsid w:val="0072434B"/>
    <w:rsid w:val="00724594"/>
    <w:rsid w:val="007247FF"/>
    <w:rsid w:val="007249BE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7E1"/>
    <w:rsid w:val="00726F76"/>
    <w:rsid w:val="0072728E"/>
    <w:rsid w:val="00727848"/>
    <w:rsid w:val="007279EB"/>
    <w:rsid w:val="00727A87"/>
    <w:rsid w:val="00727C83"/>
    <w:rsid w:val="00727C94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80B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348"/>
    <w:rsid w:val="00735644"/>
    <w:rsid w:val="00735B2F"/>
    <w:rsid w:val="00735E4D"/>
    <w:rsid w:val="007360FC"/>
    <w:rsid w:val="00736521"/>
    <w:rsid w:val="007365AC"/>
    <w:rsid w:val="00736CC8"/>
    <w:rsid w:val="00736DCE"/>
    <w:rsid w:val="00737162"/>
    <w:rsid w:val="0073736B"/>
    <w:rsid w:val="0073779A"/>
    <w:rsid w:val="00740095"/>
    <w:rsid w:val="0074013E"/>
    <w:rsid w:val="007401B5"/>
    <w:rsid w:val="0074029C"/>
    <w:rsid w:val="00740A33"/>
    <w:rsid w:val="00740E70"/>
    <w:rsid w:val="00740ED2"/>
    <w:rsid w:val="0074119F"/>
    <w:rsid w:val="0074129D"/>
    <w:rsid w:val="00741B30"/>
    <w:rsid w:val="00741EB4"/>
    <w:rsid w:val="00741FD1"/>
    <w:rsid w:val="00742189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5BB"/>
    <w:rsid w:val="00744669"/>
    <w:rsid w:val="00744719"/>
    <w:rsid w:val="00744886"/>
    <w:rsid w:val="00744A28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070"/>
    <w:rsid w:val="007472DC"/>
    <w:rsid w:val="00747306"/>
    <w:rsid w:val="00747394"/>
    <w:rsid w:val="0074746A"/>
    <w:rsid w:val="0074769C"/>
    <w:rsid w:val="007476AC"/>
    <w:rsid w:val="00747ED0"/>
    <w:rsid w:val="0075027C"/>
    <w:rsid w:val="007505A6"/>
    <w:rsid w:val="00750BA7"/>
    <w:rsid w:val="007512CA"/>
    <w:rsid w:val="00751C54"/>
    <w:rsid w:val="007525D5"/>
    <w:rsid w:val="00752625"/>
    <w:rsid w:val="00752CE8"/>
    <w:rsid w:val="00752E88"/>
    <w:rsid w:val="0075302A"/>
    <w:rsid w:val="00753038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B1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561"/>
    <w:rsid w:val="00763723"/>
    <w:rsid w:val="00763EB6"/>
    <w:rsid w:val="00764275"/>
    <w:rsid w:val="00764535"/>
    <w:rsid w:val="007646D1"/>
    <w:rsid w:val="00764BF4"/>
    <w:rsid w:val="00764C9F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4C9"/>
    <w:rsid w:val="0076763F"/>
    <w:rsid w:val="00767710"/>
    <w:rsid w:val="00767D9F"/>
    <w:rsid w:val="0077030F"/>
    <w:rsid w:val="00770574"/>
    <w:rsid w:val="0077059D"/>
    <w:rsid w:val="007707FA"/>
    <w:rsid w:val="00770C4A"/>
    <w:rsid w:val="00770E28"/>
    <w:rsid w:val="00771923"/>
    <w:rsid w:val="00771AC0"/>
    <w:rsid w:val="00771BDF"/>
    <w:rsid w:val="00771BE2"/>
    <w:rsid w:val="00772258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290"/>
    <w:rsid w:val="00777450"/>
    <w:rsid w:val="00777610"/>
    <w:rsid w:val="007778CC"/>
    <w:rsid w:val="007779F3"/>
    <w:rsid w:val="00777BD2"/>
    <w:rsid w:val="00777F99"/>
    <w:rsid w:val="007802FF"/>
    <w:rsid w:val="007809A0"/>
    <w:rsid w:val="00780A50"/>
    <w:rsid w:val="00780C10"/>
    <w:rsid w:val="00781663"/>
    <w:rsid w:val="00781B11"/>
    <w:rsid w:val="00781BC5"/>
    <w:rsid w:val="00781CE9"/>
    <w:rsid w:val="00781D93"/>
    <w:rsid w:val="00781E03"/>
    <w:rsid w:val="00781F1A"/>
    <w:rsid w:val="0078203B"/>
    <w:rsid w:val="00782971"/>
    <w:rsid w:val="00782C17"/>
    <w:rsid w:val="00783084"/>
    <w:rsid w:val="00783146"/>
    <w:rsid w:val="00783554"/>
    <w:rsid w:val="0078430E"/>
    <w:rsid w:val="0078432C"/>
    <w:rsid w:val="00784DF9"/>
    <w:rsid w:val="00784EEB"/>
    <w:rsid w:val="007851FA"/>
    <w:rsid w:val="007858DD"/>
    <w:rsid w:val="00786448"/>
    <w:rsid w:val="00786E4F"/>
    <w:rsid w:val="007871DA"/>
    <w:rsid w:val="0078754C"/>
    <w:rsid w:val="007877C2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BE7"/>
    <w:rsid w:val="00792E41"/>
    <w:rsid w:val="00793927"/>
    <w:rsid w:val="007939F8"/>
    <w:rsid w:val="00793A4F"/>
    <w:rsid w:val="00793B42"/>
    <w:rsid w:val="00793B59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D3"/>
    <w:rsid w:val="0079655D"/>
    <w:rsid w:val="007966A0"/>
    <w:rsid w:val="00796788"/>
    <w:rsid w:val="00796EFD"/>
    <w:rsid w:val="007974F7"/>
    <w:rsid w:val="00797F78"/>
    <w:rsid w:val="007A0038"/>
    <w:rsid w:val="007A01C8"/>
    <w:rsid w:val="007A0860"/>
    <w:rsid w:val="007A0AE9"/>
    <w:rsid w:val="007A0EF5"/>
    <w:rsid w:val="007A140B"/>
    <w:rsid w:val="007A1E17"/>
    <w:rsid w:val="007A2C4A"/>
    <w:rsid w:val="007A2D36"/>
    <w:rsid w:val="007A356B"/>
    <w:rsid w:val="007A35DF"/>
    <w:rsid w:val="007A3786"/>
    <w:rsid w:val="007A41C1"/>
    <w:rsid w:val="007A446C"/>
    <w:rsid w:val="007A44B8"/>
    <w:rsid w:val="007A4853"/>
    <w:rsid w:val="007A4BC8"/>
    <w:rsid w:val="007A5714"/>
    <w:rsid w:val="007A5E89"/>
    <w:rsid w:val="007A5ED2"/>
    <w:rsid w:val="007A5FDB"/>
    <w:rsid w:val="007A6241"/>
    <w:rsid w:val="007A6370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E8D"/>
    <w:rsid w:val="007B1ECB"/>
    <w:rsid w:val="007B206F"/>
    <w:rsid w:val="007B2331"/>
    <w:rsid w:val="007B238D"/>
    <w:rsid w:val="007B2463"/>
    <w:rsid w:val="007B26E5"/>
    <w:rsid w:val="007B28A4"/>
    <w:rsid w:val="007B2AFE"/>
    <w:rsid w:val="007B2B5B"/>
    <w:rsid w:val="007B2BE0"/>
    <w:rsid w:val="007B2F38"/>
    <w:rsid w:val="007B3048"/>
    <w:rsid w:val="007B3104"/>
    <w:rsid w:val="007B3225"/>
    <w:rsid w:val="007B32DB"/>
    <w:rsid w:val="007B368D"/>
    <w:rsid w:val="007B3B5F"/>
    <w:rsid w:val="007B418C"/>
    <w:rsid w:val="007B43DC"/>
    <w:rsid w:val="007B492E"/>
    <w:rsid w:val="007B4B78"/>
    <w:rsid w:val="007B4FB2"/>
    <w:rsid w:val="007B5237"/>
    <w:rsid w:val="007B52C7"/>
    <w:rsid w:val="007B5437"/>
    <w:rsid w:val="007B59F1"/>
    <w:rsid w:val="007B5A2D"/>
    <w:rsid w:val="007B5B2B"/>
    <w:rsid w:val="007B6592"/>
    <w:rsid w:val="007B659A"/>
    <w:rsid w:val="007B6A1D"/>
    <w:rsid w:val="007B6CB2"/>
    <w:rsid w:val="007B768E"/>
    <w:rsid w:val="007B791B"/>
    <w:rsid w:val="007B79E2"/>
    <w:rsid w:val="007B7E1D"/>
    <w:rsid w:val="007C0331"/>
    <w:rsid w:val="007C071F"/>
    <w:rsid w:val="007C0E5B"/>
    <w:rsid w:val="007C0F24"/>
    <w:rsid w:val="007C1092"/>
    <w:rsid w:val="007C14C5"/>
    <w:rsid w:val="007C175D"/>
    <w:rsid w:val="007C1775"/>
    <w:rsid w:val="007C1929"/>
    <w:rsid w:val="007C1F95"/>
    <w:rsid w:val="007C2321"/>
    <w:rsid w:val="007C2668"/>
    <w:rsid w:val="007C28F7"/>
    <w:rsid w:val="007C29BF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DD5"/>
    <w:rsid w:val="007C5E75"/>
    <w:rsid w:val="007C6A82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8D4"/>
    <w:rsid w:val="007D18D8"/>
    <w:rsid w:val="007D1CF3"/>
    <w:rsid w:val="007D2015"/>
    <w:rsid w:val="007D2174"/>
    <w:rsid w:val="007D24F7"/>
    <w:rsid w:val="007D263A"/>
    <w:rsid w:val="007D29E0"/>
    <w:rsid w:val="007D2E57"/>
    <w:rsid w:val="007D2FB6"/>
    <w:rsid w:val="007D3000"/>
    <w:rsid w:val="007D3128"/>
    <w:rsid w:val="007D33E6"/>
    <w:rsid w:val="007D3467"/>
    <w:rsid w:val="007D3485"/>
    <w:rsid w:val="007D357E"/>
    <w:rsid w:val="007D35DA"/>
    <w:rsid w:val="007D3650"/>
    <w:rsid w:val="007D3789"/>
    <w:rsid w:val="007D3C65"/>
    <w:rsid w:val="007D3CF2"/>
    <w:rsid w:val="007D4AA2"/>
    <w:rsid w:val="007D4E1C"/>
    <w:rsid w:val="007D64D6"/>
    <w:rsid w:val="007D6873"/>
    <w:rsid w:val="007D6916"/>
    <w:rsid w:val="007D6AAF"/>
    <w:rsid w:val="007D6BDB"/>
    <w:rsid w:val="007D738D"/>
    <w:rsid w:val="007D7503"/>
    <w:rsid w:val="007D7690"/>
    <w:rsid w:val="007D7A41"/>
    <w:rsid w:val="007D7D43"/>
    <w:rsid w:val="007D7D55"/>
    <w:rsid w:val="007E0406"/>
    <w:rsid w:val="007E0430"/>
    <w:rsid w:val="007E0548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85"/>
    <w:rsid w:val="007E22B6"/>
    <w:rsid w:val="007E22C3"/>
    <w:rsid w:val="007E2A15"/>
    <w:rsid w:val="007E3B35"/>
    <w:rsid w:val="007E3E12"/>
    <w:rsid w:val="007E3E8F"/>
    <w:rsid w:val="007E4712"/>
    <w:rsid w:val="007E4DFA"/>
    <w:rsid w:val="007E4FAD"/>
    <w:rsid w:val="007E5052"/>
    <w:rsid w:val="007E50C6"/>
    <w:rsid w:val="007E513C"/>
    <w:rsid w:val="007E548F"/>
    <w:rsid w:val="007E561F"/>
    <w:rsid w:val="007E5A8C"/>
    <w:rsid w:val="007E5B48"/>
    <w:rsid w:val="007E5E55"/>
    <w:rsid w:val="007E653C"/>
    <w:rsid w:val="007E682A"/>
    <w:rsid w:val="007E6C68"/>
    <w:rsid w:val="007E6DA3"/>
    <w:rsid w:val="007E7219"/>
    <w:rsid w:val="007E7256"/>
    <w:rsid w:val="007E75B8"/>
    <w:rsid w:val="007E7C10"/>
    <w:rsid w:val="007F10ED"/>
    <w:rsid w:val="007F1891"/>
    <w:rsid w:val="007F1911"/>
    <w:rsid w:val="007F1BE3"/>
    <w:rsid w:val="007F1C3A"/>
    <w:rsid w:val="007F1C4C"/>
    <w:rsid w:val="007F1D0C"/>
    <w:rsid w:val="007F1F72"/>
    <w:rsid w:val="007F2B48"/>
    <w:rsid w:val="007F2D03"/>
    <w:rsid w:val="007F2D0E"/>
    <w:rsid w:val="007F322E"/>
    <w:rsid w:val="007F4236"/>
    <w:rsid w:val="007F453E"/>
    <w:rsid w:val="007F46A5"/>
    <w:rsid w:val="007F4704"/>
    <w:rsid w:val="007F475D"/>
    <w:rsid w:val="007F4761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A67"/>
    <w:rsid w:val="007F6E32"/>
    <w:rsid w:val="007F7328"/>
    <w:rsid w:val="007F76A5"/>
    <w:rsid w:val="007F76BC"/>
    <w:rsid w:val="007F79CB"/>
    <w:rsid w:val="007F7B10"/>
    <w:rsid w:val="008000DA"/>
    <w:rsid w:val="008002FE"/>
    <w:rsid w:val="008004BD"/>
    <w:rsid w:val="00800E9C"/>
    <w:rsid w:val="0080123B"/>
    <w:rsid w:val="00801273"/>
    <w:rsid w:val="00801FC7"/>
    <w:rsid w:val="008021E0"/>
    <w:rsid w:val="00802514"/>
    <w:rsid w:val="00802A29"/>
    <w:rsid w:val="008030C8"/>
    <w:rsid w:val="00803205"/>
    <w:rsid w:val="008035E3"/>
    <w:rsid w:val="0080394E"/>
    <w:rsid w:val="00803BE3"/>
    <w:rsid w:val="00803C44"/>
    <w:rsid w:val="00804083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9CC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40C"/>
    <w:rsid w:val="00812674"/>
    <w:rsid w:val="00812749"/>
    <w:rsid w:val="00812873"/>
    <w:rsid w:val="008128C1"/>
    <w:rsid w:val="00812A45"/>
    <w:rsid w:val="00812D16"/>
    <w:rsid w:val="00812F86"/>
    <w:rsid w:val="00813093"/>
    <w:rsid w:val="008138AE"/>
    <w:rsid w:val="00813B7C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9E"/>
    <w:rsid w:val="00815722"/>
    <w:rsid w:val="00815730"/>
    <w:rsid w:val="00816A22"/>
    <w:rsid w:val="00816C55"/>
    <w:rsid w:val="00817657"/>
    <w:rsid w:val="008178E7"/>
    <w:rsid w:val="00817B95"/>
    <w:rsid w:val="00817BAC"/>
    <w:rsid w:val="00817CE6"/>
    <w:rsid w:val="00817E07"/>
    <w:rsid w:val="00817EBC"/>
    <w:rsid w:val="00820AD0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3219"/>
    <w:rsid w:val="008238E0"/>
    <w:rsid w:val="00824187"/>
    <w:rsid w:val="0082474C"/>
    <w:rsid w:val="008249BB"/>
    <w:rsid w:val="00824A53"/>
    <w:rsid w:val="00824B6B"/>
    <w:rsid w:val="00824F9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27AF6"/>
    <w:rsid w:val="008303AF"/>
    <w:rsid w:val="00830631"/>
    <w:rsid w:val="008306B3"/>
    <w:rsid w:val="0083075A"/>
    <w:rsid w:val="00830C0A"/>
    <w:rsid w:val="00830C95"/>
    <w:rsid w:val="00830F24"/>
    <w:rsid w:val="00831714"/>
    <w:rsid w:val="00831E0A"/>
    <w:rsid w:val="00831EE3"/>
    <w:rsid w:val="00832551"/>
    <w:rsid w:val="008325E7"/>
    <w:rsid w:val="0083289F"/>
    <w:rsid w:val="00833379"/>
    <w:rsid w:val="0083337E"/>
    <w:rsid w:val="008334A3"/>
    <w:rsid w:val="0083361B"/>
    <w:rsid w:val="008337C2"/>
    <w:rsid w:val="0083399D"/>
    <w:rsid w:val="00833BAE"/>
    <w:rsid w:val="00834128"/>
    <w:rsid w:val="00834141"/>
    <w:rsid w:val="008344DF"/>
    <w:rsid w:val="00834BD9"/>
    <w:rsid w:val="00834C4D"/>
    <w:rsid w:val="0083509A"/>
    <w:rsid w:val="00835284"/>
    <w:rsid w:val="008352AC"/>
    <w:rsid w:val="0083561D"/>
    <w:rsid w:val="00835DD2"/>
    <w:rsid w:val="0083651E"/>
    <w:rsid w:val="00836BCB"/>
    <w:rsid w:val="00837AA8"/>
    <w:rsid w:val="00837E15"/>
    <w:rsid w:val="00837FFA"/>
    <w:rsid w:val="0084032E"/>
    <w:rsid w:val="0084095A"/>
    <w:rsid w:val="00840AE8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3C"/>
    <w:rsid w:val="0084323D"/>
    <w:rsid w:val="00843A7B"/>
    <w:rsid w:val="00843E99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502D8"/>
    <w:rsid w:val="008506A1"/>
    <w:rsid w:val="00850859"/>
    <w:rsid w:val="00850C20"/>
    <w:rsid w:val="00850D60"/>
    <w:rsid w:val="00850F96"/>
    <w:rsid w:val="00851188"/>
    <w:rsid w:val="0085118F"/>
    <w:rsid w:val="0085166D"/>
    <w:rsid w:val="00851EA2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015"/>
    <w:rsid w:val="00857360"/>
    <w:rsid w:val="008574AF"/>
    <w:rsid w:val="008575BF"/>
    <w:rsid w:val="0085785D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2FC4"/>
    <w:rsid w:val="00863081"/>
    <w:rsid w:val="00863133"/>
    <w:rsid w:val="008635F5"/>
    <w:rsid w:val="008638C2"/>
    <w:rsid w:val="00863968"/>
    <w:rsid w:val="00863A65"/>
    <w:rsid w:val="00863BDF"/>
    <w:rsid w:val="00863BE7"/>
    <w:rsid w:val="00863BF2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60"/>
    <w:rsid w:val="00865FDC"/>
    <w:rsid w:val="0086699A"/>
    <w:rsid w:val="00866A4A"/>
    <w:rsid w:val="00866E19"/>
    <w:rsid w:val="00867693"/>
    <w:rsid w:val="008677B9"/>
    <w:rsid w:val="00870759"/>
    <w:rsid w:val="008708CC"/>
    <w:rsid w:val="00870A65"/>
    <w:rsid w:val="00870A6F"/>
    <w:rsid w:val="00870B12"/>
    <w:rsid w:val="0087103F"/>
    <w:rsid w:val="0087114D"/>
    <w:rsid w:val="008711AC"/>
    <w:rsid w:val="008718A4"/>
    <w:rsid w:val="00871977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5C1"/>
    <w:rsid w:val="00874A21"/>
    <w:rsid w:val="00874FD1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429"/>
    <w:rsid w:val="008776A5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726"/>
    <w:rsid w:val="0088192C"/>
    <w:rsid w:val="008819A5"/>
    <w:rsid w:val="008819B0"/>
    <w:rsid w:val="008825A6"/>
    <w:rsid w:val="008825DB"/>
    <w:rsid w:val="00882701"/>
    <w:rsid w:val="008834AB"/>
    <w:rsid w:val="00883553"/>
    <w:rsid w:val="00883716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C4C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07C"/>
    <w:rsid w:val="0089297A"/>
    <w:rsid w:val="00892A28"/>
    <w:rsid w:val="00892FF0"/>
    <w:rsid w:val="008933C6"/>
    <w:rsid w:val="00893DE4"/>
    <w:rsid w:val="00893F81"/>
    <w:rsid w:val="008946BB"/>
    <w:rsid w:val="00894714"/>
    <w:rsid w:val="00894A4A"/>
    <w:rsid w:val="00894B9F"/>
    <w:rsid w:val="00895104"/>
    <w:rsid w:val="00895373"/>
    <w:rsid w:val="00895463"/>
    <w:rsid w:val="008959CA"/>
    <w:rsid w:val="008959F3"/>
    <w:rsid w:val="00895A72"/>
    <w:rsid w:val="0089614B"/>
    <w:rsid w:val="00896708"/>
    <w:rsid w:val="00896821"/>
    <w:rsid w:val="00896BFB"/>
    <w:rsid w:val="00896DEF"/>
    <w:rsid w:val="00897498"/>
    <w:rsid w:val="0089763A"/>
    <w:rsid w:val="00897A11"/>
    <w:rsid w:val="008A0444"/>
    <w:rsid w:val="008A0DBD"/>
    <w:rsid w:val="008A0E66"/>
    <w:rsid w:val="008A0EDA"/>
    <w:rsid w:val="008A0F75"/>
    <w:rsid w:val="008A12AA"/>
    <w:rsid w:val="008A1321"/>
    <w:rsid w:val="008A1405"/>
    <w:rsid w:val="008A1505"/>
    <w:rsid w:val="008A1638"/>
    <w:rsid w:val="008A1B4E"/>
    <w:rsid w:val="008A1D31"/>
    <w:rsid w:val="008A23BC"/>
    <w:rsid w:val="008A27B8"/>
    <w:rsid w:val="008A2A6D"/>
    <w:rsid w:val="008A2C5A"/>
    <w:rsid w:val="008A2EDD"/>
    <w:rsid w:val="008A30C8"/>
    <w:rsid w:val="008A3366"/>
    <w:rsid w:val="008A340B"/>
    <w:rsid w:val="008A374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61B7"/>
    <w:rsid w:val="008A63E5"/>
    <w:rsid w:val="008A6561"/>
    <w:rsid w:val="008A66EF"/>
    <w:rsid w:val="008A68BF"/>
    <w:rsid w:val="008A6BC7"/>
    <w:rsid w:val="008A732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3E4"/>
    <w:rsid w:val="008B1439"/>
    <w:rsid w:val="008B1679"/>
    <w:rsid w:val="008B1B6A"/>
    <w:rsid w:val="008B1DC6"/>
    <w:rsid w:val="008B2985"/>
    <w:rsid w:val="008B2E1A"/>
    <w:rsid w:val="008B326B"/>
    <w:rsid w:val="008B3854"/>
    <w:rsid w:val="008B3983"/>
    <w:rsid w:val="008B39FB"/>
    <w:rsid w:val="008B3AE7"/>
    <w:rsid w:val="008B484C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245"/>
    <w:rsid w:val="008B69B4"/>
    <w:rsid w:val="008B6C2E"/>
    <w:rsid w:val="008B6C4D"/>
    <w:rsid w:val="008B6CB6"/>
    <w:rsid w:val="008B6CE4"/>
    <w:rsid w:val="008B7408"/>
    <w:rsid w:val="008B7669"/>
    <w:rsid w:val="008B76E1"/>
    <w:rsid w:val="008B778F"/>
    <w:rsid w:val="008B79D5"/>
    <w:rsid w:val="008B7C1D"/>
    <w:rsid w:val="008C03EE"/>
    <w:rsid w:val="008C0630"/>
    <w:rsid w:val="008C066F"/>
    <w:rsid w:val="008C0CE7"/>
    <w:rsid w:val="008C184C"/>
    <w:rsid w:val="008C197F"/>
    <w:rsid w:val="008C1C27"/>
    <w:rsid w:val="008C2416"/>
    <w:rsid w:val="008C2842"/>
    <w:rsid w:val="008C29A0"/>
    <w:rsid w:val="008C2D24"/>
    <w:rsid w:val="008C300F"/>
    <w:rsid w:val="008C302F"/>
    <w:rsid w:val="008C30D6"/>
    <w:rsid w:val="008C338A"/>
    <w:rsid w:val="008C38BE"/>
    <w:rsid w:val="008C3CDF"/>
    <w:rsid w:val="008C4488"/>
    <w:rsid w:val="008C4AE0"/>
    <w:rsid w:val="008C58D6"/>
    <w:rsid w:val="008C5993"/>
    <w:rsid w:val="008C5BF7"/>
    <w:rsid w:val="008C62BE"/>
    <w:rsid w:val="008C63DA"/>
    <w:rsid w:val="008C643D"/>
    <w:rsid w:val="008C6890"/>
    <w:rsid w:val="008C698D"/>
    <w:rsid w:val="008C6B99"/>
    <w:rsid w:val="008C6F2E"/>
    <w:rsid w:val="008C78C3"/>
    <w:rsid w:val="008C7DEF"/>
    <w:rsid w:val="008D0181"/>
    <w:rsid w:val="008D024D"/>
    <w:rsid w:val="008D06D6"/>
    <w:rsid w:val="008D0892"/>
    <w:rsid w:val="008D0943"/>
    <w:rsid w:val="008D0B8E"/>
    <w:rsid w:val="008D1397"/>
    <w:rsid w:val="008D16BE"/>
    <w:rsid w:val="008D21A5"/>
    <w:rsid w:val="008D23BA"/>
    <w:rsid w:val="008D25F0"/>
    <w:rsid w:val="008D261F"/>
    <w:rsid w:val="008D29D6"/>
    <w:rsid w:val="008D2BCD"/>
    <w:rsid w:val="008D33B4"/>
    <w:rsid w:val="008D3970"/>
    <w:rsid w:val="008D3F3F"/>
    <w:rsid w:val="008D4181"/>
    <w:rsid w:val="008D423B"/>
    <w:rsid w:val="008D434B"/>
    <w:rsid w:val="008D462F"/>
    <w:rsid w:val="008D483E"/>
    <w:rsid w:val="008D57A3"/>
    <w:rsid w:val="008D5D6F"/>
    <w:rsid w:val="008D5EF9"/>
    <w:rsid w:val="008D6586"/>
    <w:rsid w:val="008D673D"/>
    <w:rsid w:val="008D6AC2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15F8"/>
    <w:rsid w:val="008E196B"/>
    <w:rsid w:val="008E1D08"/>
    <w:rsid w:val="008E21E7"/>
    <w:rsid w:val="008E2681"/>
    <w:rsid w:val="008E2B7C"/>
    <w:rsid w:val="008E2C5F"/>
    <w:rsid w:val="008E35AC"/>
    <w:rsid w:val="008E35B6"/>
    <w:rsid w:val="008E3FF2"/>
    <w:rsid w:val="008E4324"/>
    <w:rsid w:val="008E4D34"/>
    <w:rsid w:val="008E4E9F"/>
    <w:rsid w:val="008E5267"/>
    <w:rsid w:val="008E52D1"/>
    <w:rsid w:val="008E52E7"/>
    <w:rsid w:val="008E52F9"/>
    <w:rsid w:val="008E5467"/>
    <w:rsid w:val="008E578C"/>
    <w:rsid w:val="008E5A01"/>
    <w:rsid w:val="008E5B95"/>
    <w:rsid w:val="008E61ED"/>
    <w:rsid w:val="008E6572"/>
    <w:rsid w:val="008E657C"/>
    <w:rsid w:val="008E6604"/>
    <w:rsid w:val="008E68BD"/>
    <w:rsid w:val="008E6FE4"/>
    <w:rsid w:val="008E7309"/>
    <w:rsid w:val="008E74FE"/>
    <w:rsid w:val="008E750B"/>
    <w:rsid w:val="008E7E2B"/>
    <w:rsid w:val="008F0508"/>
    <w:rsid w:val="008F06F4"/>
    <w:rsid w:val="008F0790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87E"/>
    <w:rsid w:val="008F2CAF"/>
    <w:rsid w:val="008F3987"/>
    <w:rsid w:val="008F3B30"/>
    <w:rsid w:val="008F3CE3"/>
    <w:rsid w:val="008F3F56"/>
    <w:rsid w:val="008F4496"/>
    <w:rsid w:val="008F48AB"/>
    <w:rsid w:val="008F4B91"/>
    <w:rsid w:val="008F4D4D"/>
    <w:rsid w:val="008F5219"/>
    <w:rsid w:val="008F5D4F"/>
    <w:rsid w:val="008F5F36"/>
    <w:rsid w:val="008F6199"/>
    <w:rsid w:val="008F654B"/>
    <w:rsid w:val="008F674B"/>
    <w:rsid w:val="008F67BC"/>
    <w:rsid w:val="008F6E09"/>
    <w:rsid w:val="008F75E3"/>
    <w:rsid w:val="008F7AD2"/>
    <w:rsid w:val="009008F7"/>
    <w:rsid w:val="0090091A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039"/>
    <w:rsid w:val="00905117"/>
    <w:rsid w:val="00905181"/>
    <w:rsid w:val="00905AEB"/>
    <w:rsid w:val="00905BD8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3F5"/>
    <w:rsid w:val="00910B08"/>
    <w:rsid w:val="00910E35"/>
    <w:rsid w:val="00910E5B"/>
    <w:rsid w:val="0091106C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3FDE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9B2"/>
    <w:rsid w:val="00916C4D"/>
    <w:rsid w:val="00916C68"/>
    <w:rsid w:val="00916C69"/>
    <w:rsid w:val="009172E9"/>
    <w:rsid w:val="009173AD"/>
    <w:rsid w:val="0091776A"/>
    <w:rsid w:val="009206D8"/>
    <w:rsid w:val="009208D2"/>
    <w:rsid w:val="009209EB"/>
    <w:rsid w:val="00920B52"/>
    <w:rsid w:val="00920CF6"/>
    <w:rsid w:val="00920D07"/>
    <w:rsid w:val="00920F8D"/>
    <w:rsid w:val="009211E7"/>
    <w:rsid w:val="00921389"/>
    <w:rsid w:val="009214DB"/>
    <w:rsid w:val="009214E3"/>
    <w:rsid w:val="00921675"/>
    <w:rsid w:val="009217E0"/>
    <w:rsid w:val="00921833"/>
    <w:rsid w:val="00921D79"/>
    <w:rsid w:val="00921FC1"/>
    <w:rsid w:val="009227A0"/>
    <w:rsid w:val="009228A1"/>
    <w:rsid w:val="0092299A"/>
    <w:rsid w:val="00922CBC"/>
    <w:rsid w:val="0092337E"/>
    <w:rsid w:val="0092354B"/>
    <w:rsid w:val="009239F7"/>
    <w:rsid w:val="00924580"/>
    <w:rsid w:val="0092463C"/>
    <w:rsid w:val="009248B4"/>
    <w:rsid w:val="009249EF"/>
    <w:rsid w:val="00924C10"/>
    <w:rsid w:val="0092509A"/>
    <w:rsid w:val="009251E1"/>
    <w:rsid w:val="00925305"/>
    <w:rsid w:val="009255D3"/>
    <w:rsid w:val="00925B93"/>
    <w:rsid w:val="00926142"/>
    <w:rsid w:val="009263F2"/>
    <w:rsid w:val="009267DC"/>
    <w:rsid w:val="009271F6"/>
    <w:rsid w:val="0092750B"/>
    <w:rsid w:val="0092793A"/>
    <w:rsid w:val="00927980"/>
    <w:rsid w:val="00927BB3"/>
    <w:rsid w:val="00927DCF"/>
    <w:rsid w:val="00927F7E"/>
    <w:rsid w:val="0093013B"/>
    <w:rsid w:val="00930160"/>
    <w:rsid w:val="00930742"/>
    <w:rsid w:val="009308C9"/>
    <w:rsid w:val="009308CF"/>
    <w:rsid w:val="00930A13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2FC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72"/>
    <w:rsid w:val="00936293"/>
    <w:rsid w:val="009371C5"/>
    <w:rsid w:val="009372FD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E3"/>
    <w:rsid w:val="0094218F"/>
    <w:rsid w:val="009424E6"/>
    <w:rsid w:val="00942733"/>
    <w:rsid w:val="00942742"/>
    <w:rsid w:val="00942AB6"/>
    <w:rsid w:val="00942D43"/>
    <w:rsid w:val="009430D5"/>
    <w:rsid w:val="009434DB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55FE"/>
    <w:rsid w:val="009460D3"/>
    <w:rsid w:val="00946175"/>
    <w:rsid w:val="0094648F"/>
    <w:rsid w:val="00946607"/>
    <w:rsid w:val="00946AC5"/>
    <w:rsid w:val="00946BB5"/>
    <w:rsid w:val="00946D52"/>
    <w:rsid w:val="00946E6F"/>
    <w:rsid w:val="0094730B"/>
    <w:rsid w:val="00947615"/>
    <w:rsid w:val="0094794E"/>
    <w:rsid w:val="009479E4"/>
    <w:rsid w:val="00947AB9"/>
    <w:rsid w:val="00947E79"/>
    <w:rsid w:val="0095056B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B74"/>
    <w:rsid w:val="00953D04"/>
    <w:rsid w:val="009543C5"/>
    <w:rsid w:val="00954636"/>
    <w:rsid w:val="009548F8"/>
    <w:rsid w:val="00954987"/>
    <w:rsid w:val="00954E8B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74A1"/>
    <w:rsid w:val="009574B8"/>
    <w:rsid w:val="0095759A"/>
    <w:rsid w:val="009577D0"/>
    <w:rsid w:val="00957929"/>
    <w:rsid w:val="00957AE6"/>
    <w:rsid w:val="00957BCD"/>
    <w:rsid w:val="00957E35"/>
    <w:rsid w:val="00957F00"/>
    <w:rsid w:val="00960234"/>
    <w:rsid w:val="009604F6"/>
    <w:rsid w:val="009606F7"/>
    <w:rsid w:val="009607B0"/>
    <w:rsid w:val="00960812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2FD2"/>
    <w:rsid w:val="0096300E"/>
    <w:rsid w:val="00963268"/>
    <w:rsid w:val="009633FD"/>
    <w:rsid w:val="00963B10"/>
    <w:rsid w:val="00964134"/>
    <w:rsid w:val="0096428B"/>
    <w:rsid w:val="00964361"/>
    <w:rsid w:val="00965022"/>
    <w:rsid w:val="009650DB"/>
    <w:rsid w:val="00965223"/>
    <w:rsid w:val="00965F30"/>
    <w:rsid w:val="00966010"/>
    <w:rsid w:val="009663B3"/>
    <w:rsid w:val="00966ED9"/>
    <w:rsid w:val="00966FA4"/>
    <w:rsid w:val="00967425"/>
    <w:rsid w:val="0096799D"/>
    <w:rsid w:val="0096799E"/>
    <w:rsid w:val="00967EE8"/>
    <w:rsid w:val="00967FA7"/>
    <w:rsid w:val="00970356"/>
    <w:rsid w:val="0097061C"/>
    <w:rsid w:val="009707A0"/>
    <w:rsid w:val="009711E0"/>
    <w:rsid w:val="0097130A"/>
    <w:rsid w:val="00971350"/>
    <w:rsid w:val="009713E1"/>
    <w:rsid w:val="00971E17"/>
    <w:rsid w:val="00972610"/>
    <w:rsid w:val="0097265C"/>
    <w:rsid w:val="009726D6"/>
    <w:rsid w:val="0097271C"/>
    <w:rsid w:val="00972776"/>
    <w:rsid w:val="00972A29"/>
    <w:rsid w:val="009730D5"/>
    <w:rsid w:val="009737A4"/>
    <w:rsid w:val="00973C86"/>
    <w:rsid w:val="00973EF6"/>
    <w:rsid w:val="00973F0A"/>
    <w:rsid w:val="0097430E"/>
    <w:rsid w:val="00974A70"/>
    <w:rsid w:val="00974D1F"/>
    <w:rsid w:val="00974EA8"/>
    <w:rsid w:val="009750AB"/>
    <w:rsid w:val="009751E4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F06"/>
    <w:rsid w:val="009850C6"/>
    <w:rsid w:val="00985172"/>
    <w:rsid w:val="009862CB"/>
    <w:rsid w:val="00986400"/>
    <w:rsid w:val="00986A4A"/>
    <w:rsid w:val="00987024"/>
    <w:rsid w:val="009870F5"/>
    <w:rsid w:val="00987520"/>
    <w:rsid w:val="0098767E"/>
    <w:rsid w:val="009876AA"/>
    <w:rsid w:val="00987925"/>
    <w:rsid w:val="00987A97"/>
    <w:rsid w:val="00990672"/>
    <w:rsid w:val="0099194D"/>
    <w:rsid w:val="00991AB3"/>
    <w:rsid w:val="00991ABF"/>
    <w:rsid w:val="00991B0D"/>
    <w:rsid w:val="00991B12"/>
    <w:rsid w:val="00991B61"/>
    <w:rsid w:val="00991C0E"/>
    <w:rsid w:val="00991C63"/>
    <w:rsid w:val="00991D26"/>
    <w:rsid w:val="009920E1"/>
    <w:rsid w:val="00992212"/>
    <w:rsid w:val="009923A3"/>
    <w:rsid w:val="0099248F"/>
    <w:rsid w:val="00992B83"/>
    <w:rsid w:val="00992D58"/>
    <w:rsid w:val="00992E15"/>
    <w:rsid w:val="00992E55"/>
    <w:rsid w:val="00992E74"/>
    <w:rsid w:val="0099308B"/>
    <w:rsid w:val="0099348B"/>
    <w:rsid w:val="00993950"/>
    <w:rsid w:val="00993ACF"/>
    <w:rsid w:val="00993BE3"/>
    <w:rsid w:val="00993D82"/>
    <w:rsid w:val="00993F97"/>
    <w:rsid w:val="00993F9C"/>
    <w:rsid w:val="009942D7"/>
    <w:rsid w:val="009942E4"/>
    <w:rsid w:val="00994396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43B"/>
    <w:rsid w:val="0099698B"/>
    <w:rsid w:val="00996A8F"/>
    <w:rsid w:val="00996C4C"/>
    <w:rsid w:val="00996E1E"/>
    <w:rsid w:val="0099736A"/>
    <w:rsid w:val="009974CD"/>
    <w:rsid w:val="00997595"/>
    <w:rsid w:val="00997810"/>
    <w:rsid w:val="00997AC9"/>
    <w:rsid w:val="00997DDA"/>
    <w:rsid w:val="00997F27"/>
    <w:rsid w:val="009A0168"/>
    <w:rsid w:val="009A0216"/>
    <w:rsid w:val="009A0489"/>
    <w:rsid w:val="009A04B3"/>
    <w:rsid w:val="009A065F"/>
    <w:rsid w:val="009A077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864"/>
    <w:rsid w:val="009A3345"/>
    <w:rsid w:val="009A3E66"/>
    <w:rsid w:val="009A3FD0"/>
    <w:rsid w:val="009A40AD"/>
    <w:rsid w:val="009A429A"/>
    <w:rsid w:val="009A44B5"/>
    <w:rsid w:val="009A5059"/>
    <w:rsid w:val="009A5266"/>
    <w:rsid w:val="009A62D7"/>
    <w:rsid w:val="009A64F2"/>
    <w:rsid w:val="009A6567"/>
    <w:rsid w:val="009A6C48"/>
    <w:rsid w:val="009A6E17"/>
    <w:rsid w:val="009A6E9F"/>
    <w:rsid w:val="009A707A"/>
    <w:rsid w:val="009A741E"/>
    <w:rsid w:val="009A7D90"/>
    <w:rsid w:val="009A7E74"/>
    <w:rsid w:val="009B01A9"/>
    <w:rsid w:val="009B036C"/>
    <w:rsid w:val="009B0921"/>
    <w:rsid w:val="009B0B1F"/>
    <w:rsid w:val="009B108F"/>
    <w:rsid w:val="009B1B5A"/>
    <w:rsid w:val="009B1BFB"/>
    <w:rsid w:val="009B1D7A"/>
    <w:rsid w:val="009B1E10"/>
    <w:rsid w:val="009B209B"/>
    <w:rsid w:val="009B21FF"/>
    <w:rsid w:val="009B2393"/>
    <w:rsid w:val="009B24DB"/>
    <w:rsid w:val="009B25DC"/>
    <w:rsid w:val="009B275E"/>
    <w:rsid w:val="009B2957"/>
    <w:rsid w:val="009B29FF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5CA1"/>
    <w:rsid w:val="009B6574"/>
    <w:rsid w:val="009B6AE5"/>
    <w:rsid w:val="009B7120"/>
    <w:rsid w:val="009B744B"/>
    <w:rsid w:val="009B76BF"/>
    <w:rsid w:val="009B76EB"/>
    <w:rsid w:val="009B7B94"/>
    <w:rsid w:val="009B7DB0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5B0"/>
    <w:rsid w:val="009C27A2"/>
    <w:rsid w:val="009C27C1"/>
    <w:rsid w:val="009C36DD"/>
    <w:rsid w:val="009C38A5"/>
    <w:rsid w:val="009C3B6A"/>
    <w:rsid w:val="009C3BB1"/>
    <w:rsid w:val="009C3D01"/>
    <w:rsid w:val="009C3FB4"/>
    <w:rsid w:val="009C467E"/>
    <w:rsid w:val="009C46FF"/>
    <w:rsid w:val="009C4700"/>
    <w:rsid w:val="009C473B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66"/>
    <w:rsid w:val="009D023A"/>
    <w:rsid w:val="009D033B"/>
    <w:rsid w:val="009D0AB5"/>
    <w:rsid w:val="009D0B9C"/>
    <w:rsid w:val="009D0DC7"/>
    <w:rsid w:val="009D0DEC"/>
    <w:rsid w:val="009D1100"/>
    <w:rsid w:val="009D120C"/>
    <w:rsid w:val="009D160A"/>
    <w:rsid w:val="009D1E6A"/>
    <w:rsid w:val="009D203E"/>
    <w:rsid w:val="009D2563"/>
    <w:rsid w:val="009D2580"/>
    <w:rsid w:val="009D31BF"/>
    <w:rsid w:val="009D391D"/>
    <w:rsid w:val="009D3A61"/>
    <w:rsid w:val="009D3CDE"/>
    <w:rsid w:val="009D4315"/>
    <w:rsid w:val="009D4361"/>
    <w:rsid w:val="009D46A0"/>
    <w:rsid w:val="009D47D9"/>
    <w:rsid w:val="009D48BB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6E1"/>
    <w:rsid w:val="009D7D2C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226F"/>
    <w:rsid w:val="009E2616"/>
    <w:rsid w:val="009E28C0"/>
    <w:rsid w:val="009E29AF"/>
    <w:rsid w:val="009E2ABF"/>
    <w:rsid w:val="009E2EB2"/>
    <w:rsid w:val="009E319B"/>
    <w:rsid w:val="009E365C"/>
    <w:rsid w:val="009E400C"/>
    <w:rsid w:val="009E4A02"/>
    <w:rsid w:val="009E4AAC"/>
    <w:rsid w:val="009E508B"/>
    <w:rsid w:val="009E50A0"/>
    <w:rsid w:val="009E518E"/>
    <w:rsid w:val="009E590B"/>
    <w:rsid w:val="009E5943"/>
    <w:rsid w:val="009E5B7B"/>
    <w:rsid w:val="009E5D1C"/>
    <w:rsid w:val="009E5F1F"/>
    <w:rsid w:val="009E614F"/>
    <w:rsid w:val="009E6CB6"/>
    <w:rsid w:val="009E6D3E"/>
    <w:rsid w:val="009E74CC"/>
    <w:rsid w:val="009F0C24"/>
    <w:rsid w:val="009F0FFC"/>
    <w:rsid w:val="009F1012"/>
    <w:rsid w:val="009F17DD"/>
    <w:rsid w:val="009F18B7"/>
    <w:rsid w:val="009F1BC6"/>
    <w:rsid w:val="009F1E48"/>
    <w:rsid w:val="009F1E61"/>
    <w:rsid w:val="009F1E74"/>
    <w:rsid w:val="009F21A3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76E"/>
    <w:rsid w:val="009F59FD"/>
    <w:rsid w:val="009F5DB9"/>
    <w:rsid w:val="009F6336"/>
    <w:rsid w:val="009F6687"/>
    <w:rsid w:val="009F6A3C"/>
    <w:rsid w:val="009F6D16"/>
    <w:rsid w:val="009F6EB0"/>
    <w:rsid w:val="009F70A1"/>
    <w:rsid w:val="009F738A"/>
    <w:rsid w:val="009F75DB"/>
    <w:rsid w:val="009F7660"/>
    <w:rsid w:val="009F7B60"/>
    <w:rsid w:val="009F7D54"/>
    <w:rsid w:val="00A00028"/>
    <w:rsid w:val="00A00674"/>
    <w:rsid w:val="00A00721"/>
    <w:rsid w:val="00A007F5"/>
    <w:rsid w:val="00A00A1F"/>
    <w:rsid w:val="00A00ABB"/>
    <w:rsid w:val="00A00E9E"/>
    <w:rsid w:val="00A01338"/>
    <w:rsid w:val="00A017DD"/>
    <w:rsid w:val="00A01A44"/>
    <w:rsid w:val="00A01A5D"/>
    <w:rsid w:val="00A01AE9"/>
    <w:rsid w:val="00A02498"/>
    <w:rsid w:val="00A027AA"/>
    <w:rsid w:val="00A02D10"/>
    <w:rsid w:val="00A02D4A"/>
    <w:rsid w:val="00A02F75"/>
    <w:rsid w:val="00A03115"/>
    <w:rsid w:val="00A0346C"/>
    <w:rsid w:val="00A03474"/>
    <w:rsid w:val="00A0358E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4E7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203"/>
    <w:rsid w:val="00A11521"/>
    <w:rsid w:val="00A11642"/>
    <w:rsid w:val="00A11A2A"/>
    <w:rsid w:val="00A11AC4"/>
    <w:rsid w:val="00A11BA7"/>
    <w:rsid w:val="00A12238"/>
    <w:rsid w:val="00A128E6"/>
    <w:rsid w:val="00A12ED0"/>
    <w:rsid w:val="00A134A3"/>
    <w:rsid w:val="00A135CE"/>
    <w:rsid w:val="00A136BB"/>
    <w:rsid w:val="00A13A45"/>
    <w:rsid w:val="00A13AA5"/>
    <w:rsid w:val="00A13E24"/>
    <w:rsid w:val="00A14488"/>
    <w:rsid w:val="00A1471A"/>
    <w:rsid w:val="00A1483D"/>
    <w:rsid w:val="00A1555A"/>
    <w:rsid w:val="00A1594B"/>
    <w:rsid w:val="00A159DC"/>
    <w:rsid w:val="00A15D2F"/>
    <w:rsid w:val="00A15D80"/>
    <w:rsid w:val="00A16133"/>
    <w:rsid w:val="00A1616C"/>
    <w:rsid w:val="00A16BBC"/>
    <w:rsid w:val="00A16D2B"/>
    <w:rsid w:val="00A16DD9"/>
    <w:rsid w:val="00A17C01"/>
    <w:rsid w:val="00A201BD"/>
    <w:rsid w:val="00A201C5"/>
    <w:rsid w:val="00A20861"/>
    <w:rsid w:val="00A20B36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E33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4C5"/>
    <w:rsid w:val="00A266C1"/>
    <w:rsid w:val="00A26854"/>
    <w:rsid w:val="00A26C77"/>
    <w:rsid w:val="00A26D7B"/>
    <w:rsid w:val="00A26D94"/>
    <w:rsid w:val="00A26E1D"/>
    <w:rsid w:val="00A26F76"/>
    <w:rsid w:val="00A272B5"/>
    <w:rsid w:val="00A2755D"/>
    <w:rsid w:val="00A279E4"/>
    <w:rsid w:val="00A27C03"/>
    <w:rsid w:val="00A27EDD"/>
    <w:rsid w:val="00A307E0"/>
    <w:rsid w:val="00A307F2"/>
    <w:rsid w:val="00A30E18"/>
    <w:rsid w:val="00A30E67"/>
    <w:rsid w:val="00A313CA"/>
    <w:rsid w:val="00A3163F"/>
    <w:rsid w:val="00A321D9"/>
    <w:rsid w:val="00A323E3"/>
    <w:rsid w:val="00A3244E"/>
    <w:rsid w:val="00A325ED"/>
    <w:rsid w:val="00A32976"/>
    <w:rsid w:val="00A32D5C"/>
    <w:rsid w:val="00A32E09"/>
    <w:rsid w:val="00A330FA"/>
    <w:rsid w:val="00A33588"/>
    <w:rsid w:val="00A339BA"/>
    <w:rsid w:val="00A339E1"/>
    <w:rsid w:val="00A33C60"/>
    <w:rsid w:val="00A33DA9"/>
    <w:rsid w:val="00A33E36"/>
    <w:rsid w:val="00A34120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5E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26"/>
    <w:rsid w:val="00A40F30"/>
    <w:rsid w:val="00A4120E"/>
    <w:rsid w:val="00A4177C"/>
    <w:rsid w:val="00A41F32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5F6F"/>
    <w:rsid w:val="00A46522"/>
    <w:rsid w:val="00A466EB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9B"/>
    <w:rsid w:val="00A50473"/>
    <w:rsid w:val="00A50796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AE1"/>
    <w:rsid w:val="00A54DAD"/>
    <w:rsid w:val="00A54E53"/>
    <w:rsid w:val="00A54F89"/>
    <w:rsid w:val="00A55609"/>
    <w:rsid w:val="00A55857"/>
    <w:rsid w:val="00A55B49"/>
    <w:rsid w:val="00A55D76"/>
    <w:rsid w:val="00A55D91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18D"/>
    <w:rsid w:val="00A6057E"/>
    <w:rsid w:val="00A60B23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ACC"/>
    <w:rsid w:val="00A64DE7"/>
    <w:rsid w:val="00A65009"/>
    <w:rsid w:val="00A65168"/>
    <w:rsid w:val="00A6525F"/>
    <w:rsid w:val="00A65636"/>
    <w:rsid w:val="00A65CFB"/>
    <w:rsid w:val="00A65D0B"/>
    <w:rsid w:val="00A663B2"/>
    <w:rsid w:val="00A66F56"/>
    <w:rsid w:val="00A67065"/>
    <w:rsid w:val="00A6722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595"/>
    <w:rsid w:val="00A7173D"/>
    <w:rsid w:val="00A71B5E"/>
    <w:rsid w:val="00A7246D"/>
    <w:rsid w:val="00A72548"/>
    <w:rsid w:val="00A726CB"/>
    <w:rsid w:val="00A7270A"/>
    <w:rsid w:val="00A72923"/>
    <w:rsid w:val="00A7292E"/>
    <w:rsid w:val="00A72AA5"/>
    <w:rsid w:val="00A72FEF"/>
    <w:rsid w:val="00A73257"/>
    <w:rsid w:val="00A7341C"/>
    <w:rsid w:val="00A73485"/>
    <w:rsid w:val="00A73583"/>
    <w:rsid w:val="00A73702"/>
    <w:rsid w:val="00A737BD"/>
    <w:rsid w:val="00A73A9B"/>
    <w:rsid w:val="00A73C34"/>
    <w:rsid w:val="00A73F12"/>
    <w:rsid w:val="00A73F52"/>
    <w:rsid w:val="00A73FBB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40B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460"/>
    <w:rsid w:val="00A80837"/>
    <w:rsid w:val="00A80B43"/>
    <w:rsid w:val="00A80EE7"/>
    <w:rsid w:val="00A80F61"/>
    <w:rsid w:val="00A81099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9E4"/>
    <w:rsid w:val="00A83BCA"/>
    <w:rsid w:val="00A83BE0"/>
    <w:rsid w:val="00A83C85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47E"/>
    <w:rsid w:val="00A8650D"/>
    <w:rsid w:val="00A86943"/>
    <w:rsid w:val="00A86AE0"/>
    <w:rsid w:val="00A86C8F"/>
    <w:rsid w:val="00A86DEF"/>
    <w:rsid w:val="00A86E88"/>
    <w:rsid w:val="00A873F5"/>
    <w:rsid w:val="00A87926"/>
    <w:rsid w:val="00A901AB"/>
    <w:rsid w:val="00A901F9"/>
    <w:rsid w:val="00A903D2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4026"/>
    <w:rsid w:val="00A9405F"/>
    <w:rsid w:val="00A940FF"/>
    <w:rsid w:val="00A94D59"/>
    <w:rsid w:val="00A953D3"/>
    <w:rsid w:val="00A95999"/>
    <w:rsid w:val="00A959CD"/>
    <w:rsid w:val="00A95AEA"/>
    <w:rsid w:val="00A95C47"/>
    <w:rsid w:val="00A95C9C"/>
    <w:rsid w:val="00A95F38"/>
    <w:rsid w:val="00A95FC4"/>
    <w:rsid w:val="00A96495"/>
    <w:rsid w:val="00A9678E"/>
    <w:rsid w:val="00A96E5E"/>
    <w:rsid w:val="00A97962"/>
    <w:rsid w:val="00A97B53"/>
    <w:rsid w:val="00A97B83"/>
    <w:rsid w:val="00A97D34"/>
    <w:rsid w:val="00A97F46"/>
    <w:rsid w:val="00A97FC0"/>
    <w:rsid w:val="00AA0081"/>
    <w:rsid w:val="00AA0299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922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B5C"/>
    <w:rsid w:val="00AA5B9B"/>
    <w:rsid w:val="00AA63D8"/>
    <w:rsid w:val="00AA66F3"/>
    <w:rsid w:val="00AA6C37"/>
    <w:rsid w:val="00AA6D07"/>
    <w:rsid w:val="00AA713E"/>
    <w:rsid w:val="00AA735C"/>
    <w:rsid w:val="00AA74AF"/>
    <w:rsid w:val="00AA7955"/>
    <w:rsid w:val="00AA7ABB"/>
    <w:rsid w:val="00AA7AC7"/>
    <w:rsid w:val="00AA7ACB"/>
    <w:rsid w:val="00AB00C8"/>
    <w:rsid w:val="00AB0270"/>
    <w:rsid w:val="00AB063D"/>
    <w:rsid w:val="00AB08BF"/>
    <w:rsid w:val="00AB09F8"/>
    <w:rsid w:val="00AB0D65"/>
    <w:rsid w:val="00AB1212"/>
    <w:rsid w:val="00AB1393"/>
    <w:rsid w:val="00AB15A9"/>
    <w:rsid w:val="00AB16E6"/>
    <w:rsid w:val="00AB2511"/>
    <w:rsid w:val="00AB2BAD"/>
    <w:rsid w:val="00AB2CAC"/>
    <w:rsid w:val="00AB3571"/>
    <w:rsid w:val="00AB3B68"/>
    <w:rsid w:val="00AB3C06"/>
    <w:rsid w:val="00AB3D8D"/>
    <w:rsid w:val="00AB3FA2"/>
    <w:rsid w:val="00AB40C0"/>
    <w:rsid w:val="00AB4100"/>
    <w:rsid w:val="00AB420C"/>
    <w:rsid w:val="00AB49FF"/>
    <w:rsid w:val="00AB4D69"/>
    <w:rsid w:val="00AB4D83"/>
    <w:rsid w:val="00AB532A"/>
    <w:rsid w:val="00AB56CD"/>
    <w:rsid w:val="00AB5E63"/>
    <w:rsid w:val="00AB62FE"/>
    <w:rsid w:val="00AB6692"/>
    <w:rsid w:val="00AB6790"/>
    <w:rsid w:val="00AB69EE"/>
    <w:rsid w:val="00AB6AD8"/>
    <w:rsid w:val="00AB6B5B"/>
    <w:rsid w:val="00AB7579"/>
    <w:rsid w:val="00AB758C"/>
    <w:rsid w:val="00AB79BB"/>
    <w:rsid w:val="00AB7B66"/>
    <w:rsid w:val="00AB7C21"/>
    <w:rsid w:val="00AB7C69"/>
    <w:rsid w:val="00AB7EC0"/>
    <w:rsid w:val="00AC00DD"/>
    <w:rsid w:val="00AC0168"/>
    <w:rsid w:val="00AC0C6E"/>
    <w:rsid w:val="00AC1161"/>
    <w:rsid w:val="00AC14CF"/>
    <w:rsid w:val="00AC15CC"/>
    <w:rsid w:val="00AC1879"/>
    <w:rsid w:val="00AC237E"/>
    <w:rsid w:val="00AC2983"/>
    <w:rsid w:val="00AC2F8E"/>
    <w:rsid w:val="00AC3BEE"/>
    <w:rsid w:val="00AC4762"/>
    <w:rsid w:val="00AC4DD9"/>
    <w:rsid w:val="00AC5070"/>
    <w:rsid w:val="00AC5270"/>
    <w:rsid w:val="00AC5443"/>
    <w:rsid w:val="00AC5516"/>
    <w:rsid w:val="00AC5A9D"/>
    <w:rsid w:val="00AC5B5F"/>
    <w:rsid w:val="00AC5DD9"/>
    <w:rsid w:val="00AC6138"/>
    <w:rsid w:val="00AC6321"/>
    <w:rsid w:val="00AC6421"/>
    <w:rsid w:val="00AC69F7"/>
    <w:rsid w:val="00AC6A7C"/>
    <w:rsid w:val="00AC6ACC"/>
    <w:rsid w:val="00AC7407"/>
    <w:rsid w:val="00AC76B5"/>
    <w:rsid w:val="00AC7A60"/>
    <w:rsid w:val="00AC7E55"/>
    <w:rsid w:val="00AD0026"/>
    <w:rsid w:val="00AD01DE"/>
    <w:rsid w:val="00AD0214"/>
    <w:rsid w:val="00AD0463"/>
    <w:rsid w:val="00AD056A"/>
    <w:rsid w:val="00AD07D4"/>
    <w:rsid w:val="00AD07F8"/>
    <w:rsid w:val="00AD10DC"/>
    <w:rsid w:val="00AD123B"/>
    <w:rsid w:val="00AD1816"/>
    <w:rsid w:val="00AD1F62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B33"/>
    <w:rsid w:val="00AD4CAE"/>
    <w:rsid w:val="00AD4DB5"/>
    <w:rsid w:val="00AD5116"/>
    <w:rsid w:val="00AD5357"/>
    <w:rsid w:val="00AD5647"/>
    <w:rsid w:val="00AD5967"/>
    <w:rsid w:val="00AD5BEE"/>
    <w:rsid w:val="00AD5F17"/>
    <w:rsid w:val="00AD615E"/>
    <w:rsid w:val="00AD63F6"/>
    <w:rsid w:val="00AD643B"/>
    <w:rsid w:val="00AD6968"/>
    <w:rsid w:val="00AD6E0F"/>
    <w:rsid w:val="00AD6F45"/>
    <w:rsid w:val="00AD74DA"/>
    <w:rsid w:val="00AD771D"/>
    <w:rsid w:val="00AD7741"/>
    <w:rsid w:val="00AD77C9"/>
    <w:rsid w:val="00AD799B"/>
    <w:rsid w:val="00AD7B4C"/>
    <w:rsid w:val="00AD7DA5"/>
    <w:rsid w:val="00AD7F79"/>
    <w:rsid w:val="00AE040E"/>
    <w:rsid w:val="00AE04B4"/>
    <w:rsid w:val="00AE07ED"/>
    <w:rsid w:val="00AE09C1"/>
    <w:rsid w:val="00AE0AFA"/>
    <w:rsid w:val="00AE0D25"/>
    <w:rsid w:val="00AE1181"/>
    <w:rsid w:val="00AE1219"/>
    <w:rsid w:val="00AE1273"/>
    <w:rsid w:val="00AE134E"/>
    <w:rsid w:val="00AE199F"/>
    <w:rsid w:val="00AE1ADF"/>
    <w:rsid w:val="00AE1CD1"/>
    <w:rsid w:val="00AE1FB8"/>
    <w:rsid w:val="00AE22CF"/>
    <w:rsid w:val="00AE24B8"/>
    <w:rsid w:val="00AE2721"/>
    <w:rsid w:val="00AE2815"/>
    <w:rsid w:val="00AE30C4"/>
    <w:rsid w:val="00AE3C11"/>
    <w:rsid w:val="00AE3C82"/>
    <w:rsid w:val="00AE3F0A"/>
    <w:rsid w:val="00AE3F39"/>
    <w:rsid w:val="00AE3FFD"/>
    <w:rsid w:val="00AE481F"/>
    <w:rsid w:val="00AE48C4"/>
    <w:rsid w:val="00AE4947"/>
    <w:rsid w:val="00AE4D83"/>
    <w:rsid w:val="00AE4D98"/>
    <w:rsid w:val="00AE53EA"/>
    <w:rsid w:val="00AE5AC3"/>
    <w:rsid w:val="00AE6193"/>
    <w:rsid w:val="00AE63BA"/>
    <w:rsid w:val="00AE7050"/>
    <w:rsid w:val="00AE706A"/>
    <w:rsid w:val="00AE7930"/>
    <w:rsid w:val="00AE7C24"/>
    <w:rsid w:val="00AE7C91"/>
    <w:rsid w:val="00AF001B"/>
    <w:rsid w:val="00AF01C1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4BB"/>
    <w:rsid w:val="00AF66FB"/>
    <w:rsid w:val="00AF680F"/>
    <w:rsid w:val="00AF6D0B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8CB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709"/>
    <w:rsid w:val="00B039BC"/>
    <w:rsid w:val="00B03DBD"/>
    <w:rsid w:val="00B03FD2"/>
    <w:rsid w:val="00B0416C"/>
    <w:rsid w:val="00B044A3"/>
    <w:rsid w:val="00B04885"/>
    <w:rsid w:val="00B04A97"/>
    <w:rsid w:val="00B04C33"/>
    <w:rsid w:val="00B04F4E"/>
    <w:rsid w:val="00B05006"/>
    <w:rsid w:val="00B05693"/>
    <w:rsid w:val="00B06352"/>
    <w:rsid w:val="00B063DE"/>
    <w:rsid w:val="00B06DF1"/>
    <w:rsid w:val="00B070D4"/>
    <w:rsid w:val="00B07457"/>
    <w:rsid w:val="00B07708"/>
    <w:rsid w:val="00B0777D"/>
    <w:rsid w:val="00B1007B"/>
    <w:rsid w:val="00B102C1"/>
    <w:rsid w:val="00B103E5"/>
    <w:rsid w:val="00B10467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658"/>
    <w:rsid w:val="00B13916"/>
    <w:rsid w:val="00B13ABF"/>
    <w:rsid w:val="00B13BB8"/>
    <w:rsid w:val="00B13F62"/>
    <w:rsid w:val="00B13F87"/>
    <w:rsid w:val="00B1432F"/>
    <w:rsid w:val="00B14647"/>
    <w:rsid w:val="00B14924"/>
    <w:rsid w:val="00B14999"/>
    <w:rsid w:val="00B14DEC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C18"/>
    <w:rsid w:val="00B22E91"/>
    <w:rsid w:val="00B232EA"/>
    <w:rsid w:val="00B234D2"/>
    <w:rsid w:val="00B2374A"/>
    <w:rsid w:val="00B23955"/>
    <w:rsid w:val="00B23DE8"/>
    <w:rsid w:val="00B24368"/>
    <w:rsid w:val="00B2438B"/>
    <w:rsid w:val="00B244F5"/>
    <w:rsid w:val="00B24A54"/>
    <w:rsid w:val="00B24C73"/>
    <w:rsid w:val="00B2512F"/>
    <w:rsid w:val="00B2585F"/>
    <w:rsid w:val="00B25A8C"/>
    <w:rsid w:val="00B26131"/>
    <w:rsid w:val="00B26319"/>
    <w:rsid w:val="00B26481"/>
    <w:rsid w:val="00B26615"/>
    <w:rsid w:val="00B26C8E"/>
    <w:rsid w:val="00B271B2"/>
    <w:rsid w:val="00B27349"/>
    <w:rsid w:val="00B279AD"/>
    <w:rsid w:val="00B302D7"/>
    <w:rsid w:val="00B30A0F"/>
    <w:rsid w:val="00B30C0C"/>
    <w:rsid w:val="00B311CF"/>
    <w:rsid w:val="00B31204"/>
    <w:rsid w:val="00B316EE"/>
    <w:rsid w:val="00B31B75"/>
    <w:rsid w:val="00B31D45"/>
    <w:rsid w:val="00B31EB2"/>
    <w:rsid w:val="00B325AB"/>
    <w:rsid w:val="00B32633"/>
    <w:rsid w:val="00B327DC"/>
    <w:rsid w:val="00B32878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F94"/>
    <w:rsid w:val="00B345D5"/>
    <w:rsid w:val="00B3490C"/>
    <w:rsid w:val="00B352E2"/>
    <w:rsid w:val="00B354BC"/>
    <w:rsid w:val="00B35759"/>
    <w:rsid w:val="00B35CAC"/>
    <w:rsid w:val="00B35F50"/>
    <w:rsid w:val="00B36200"/>
    <w:rsid w:val="00B3635C"/>
    <w:rsid w:val="00B3667A"/>
    <w:rsid w:val="00B367F4"/>
    <w:rsid w:val="00B36E27"/>
    <w:rsid w:val="00B37172"/>
    <w:rsid w:val="00B371EE"/>
    <w:rsid w:val="00B373C1"/>
    <w:rsid w:val="00B373F0"/>
    <w:rsid w:val="00B37563"/>
    <w:rsid w:val="00B37674"/>
    <w:rsid w:val="00B37992"/>
    <w:rsid w:val="00B37CB3"/>
    <w:rsid w:val="00B37D71"/>
    <w:rsid w:val="00B37F2F"/>
    <w:rsid w:val="00B401BE"/>
    <w:rsid w:val="00B406EE"/>
    <w:rsid w:val="00B40779"/>
    <w:rsid w:val="00B409B5"/>
    <w:rsid w:val="00B40AA0"/>
    <w:rsid w:val="00B40F03"/>
    <w:rsid w:val="00B41128"/>
    <w:rsid w:val="00B4155F"/>
    <w:rsid w:val="00B41756"/>
    <w:rsid w:val="00B4185A"/>
    <w:rsid w:val="00B41FA8"/>
    <w:rsid w:val="00B424AD"/>
    <w:rsid w:val="00B427A4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9BF"/>
    <w:rsid w:val="00B47EF4"/>
    <w:rsid w:val="00B47F59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D0E"/>
    <w:rsid w:val="00B56D2B"/>
    <w:rsid w:val="00B571C1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2E6"/>
    <w:rsid w:val="00B633A2"/>
    <w:rsid w:val="00B6365E"/>
    <w:rsid w:val="00B636C5"/>
    <w:rsid w:val="00B6379A"/>
    <w:rsid w:val="00B63898"/>
    <w:rsid w:val="00B6397F"/>
    <w:rsid w:val="00B644A7"/>
    <w:rsid w:val="00B64613"/>
    <w:rsid w:val="00B648EC"/>
    <w:rsid w:val="00B64E66"/>
    <w:rsid w:val="00B65171"/>
    <w:rsid w:val="00B654F3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A2D"/>
    <w:rsid w:val="00B75012"/>
    <w:rsid w:val="00B75C02"/>
    <w:rsid w:val="00B75E52"/>
    <w:rsid w:val="00B75E84"/>
    <w:rsid w:val="00B75E98"/>
    <w:rsid w:val="00B761DC"/>
    <w:rsid w:val="00B764A9"/>
    <w:rsid w:val="00B765B0"/>
    <w:rsid w:val="00B765B3"/>
    <w:rsid w:val="00B76AB8"/>
    <w:rsid w:val="00B76D40"/>
    <w:rsid w:val="00B77113"/>
    <w:rsid w:val="00B7720F"/>
    <w:rsid w:val="00B772AF"/>
    <w:rsid w:val="00B77313"/>
    <w:rsid w:val="00B800DB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547"/>
    <w:rsid w:val="00B82696"/>
    <w:rsid w:val="00B828C8"/>
    <w:rsid w:val="00B82F93"/>
    <w:rsid w:val="00B835F7"/>
    <w:rsid w:val="00B837B2"/>
    <w:rsid w:val="00B83841"/>
    <w:rsid w:val="00B83938"/>
    <w:rsid w:val="00B83DF8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80F"/>
    <w:rsid w:val="00B93912"/>
    <w:rsid w:val="00B93E42"/>
    <w:rsid w:val="00B93E85"/>
    <w:rsid w:val="00B93EFC"/>
    <w:rsid w:val="00B943ED"/>
    <w:rsid w:val="00B949BE"/>
    <w:rsid w:val="00B94A6F"/>
    <w:rsid w:val="00B94BCF"/>
    <w:rsid w:val="00B94E22"/>
    <w:rsid w:val="00B94FF9"/>
    <w:rsid w:val="00B9523B"/>
    <w:rsid w:val="00B9580B"/>
    <w:rsid w:val="00B95CC1"/>
    <w:rsid w:val="00B9616B"/>
    <w:rsid w:val="00B96909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042"/>
    <w:rsid w:val="00BA410B"/>
    <w:rsid w:val="00BA47B6"/>
    <w:rsid w:val="00BA47D2"/>
    <w:rsid w:val="00BA535E"/>
    <w:rsid w:val="00BA538D"/>
    <w:rsid w:val="00BA5B20"/>
    <w:rsid w:val="00BA6046"/>
    <w:rsid w:val="00BA6057"/>
    <w:rsid w:val="00BA61E7"/>
    <w:rsid w:val="00BA632B"/>
    <w:rsid w:val="00BA64E7"/>
    <w:rsid w:val="00BA67F0"/>
    <w:rsid w:val="00BA6A06"/>
    <w:rsid w:val="00BA6A52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0A2B"/>
    <w:rsid w:val="00BB1B81"/>
    <w:rsid w:val="00BB1D70"/>
    <w:rsid w:val="00BB1D77"/>
    <w:rsid w:val="00BB1EA4"/>
    <w:rsid w:val="00BB2367"/>
    <w:rsid w:val="00BB28FE"/>
    <w:rsid w:val="00BB3308"/>
    <w:rsid w:val="00BB34EB"/>
    <w:rsid w:val="00BB38B6"/>
    <w:rsid w:val="00BB3C69"/>
    <w:rsid w:val="00BB3D3B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6E48"/>
    <w:rsid w:val="00BB712A"/>
    <w:rsid w:val="00BB726E"/>
    <w:rsid w:val="00BB73EC"/>
    <w:rsid w:val="00BB7827"/>
    <w:rsid w:val="00BB79C5"/>
    <w:rsid w:val="00BB7CFB"/>
    <w:rsid w:val="00BC00B3"/>
    <w:rsid w:val="00BC0779"/>
    <w:rsid w:val="00BC0870"/>
    <w:rsid w:val="00BC0F19"/>
    <w:rsid w:val="00BC116C"/>
    <w:rsid w:val="00BC144D"/>
    <w:rsid w:val="00BC14BD"/>
    <w:rsid w:val="00BC1530"/>
    <w:rsid w:val="00BC1596"/>
    <w:rsid w:val="00BC1614"/>
    <w:rsid w:val="00BC1A24"/>
    <w:rsid w:val="00BC1D99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F17"/>
    <w:rsid w:val="00BC6291"/>
    <w:rsid w:val="00BC660B"/>
    <w:rsid w:val="00BC6C2F"/>
    <w:rsid w:val="00BC6E36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2DB"/>
    <w:rsid w:val="00BD2326"/>
    <w:rsid w:val="00BD23ED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501"/>
    <w:rsid w:val="00BD5536"/>
    <w:rsid w:val="00BD57F7"/>
    <w:rsid w:val="00BD5C0A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144"/>
    <w:rsid w:val="00BE0448"/>
    <w:rsid w:val="00BE0587"/>
    <w:rsid w:val="00BE0B84"/>
    <w:rsid w:val="00BE0C65"/>
    <w:rsid w:val="00BE0F57"/>
    <w:rsid w:val="00BE141B"/>
    <w:rsid w:val="00BE1C00"/>
    <w:rsid w:val="00BE2329"/>
    <w:rsid w:val="00BE2494"/>
    <w:rsid w:val="00BE27BA"/>
    <w:rsid w:val="00BE292F"/>
    <w:rsid w:val="00BE29D0"/>
    <w:rsid w:val="00BE2E6B"/>
    <w:rsid w:val="00BE345E"/>
    <w:rsid w:val="00BE367B"/>
    <w:rsid w:val="00BE3D33"/>
    <w:rsid w:val="00BE3E2F"/>
    <w:rsid w:val="00BE4F8E"/>
    <w:rsid w:val="00BE50DA"/>
    <w:rsid w:val="00BE52CE"/>
    <w:rsid w:val="00BE5863"/>
    <w:rsid w:val="00BE59AF"/>
    <w:rsid w:val="00BE5C8A"/>
    <w:rsid w:val="00BE5DEB"/>
    <w:rsid w:val="00BE5EAD"/>
    <w:rsid w:val="00BE62FA"/>
    <w:rsid w:val="00BE63C6"/>
    <w:rsid w:val="00BE643D"/>
    <w:rsid w:val="00BE655A"/>
    <w:rsid w:val="00BE6566"/>
    <w:rsid w:val="00BE6667"/>
    <w:rsid w:val="00BE68A5"/>
    <w:rsid w:val="00BE69D1"/>
    <w:rsid w:val="00BE6F13"/>
    <w:rsid w:val="00BE6FB9"/>
    <w:rsid w:val="00BE71A2"/>
    <w:rsid w:val="00BE78A4"/>
    <w:rsid w:val="00BF034A"/>
    <w:rsid w:val="00BF085E"/>
    <w:rsid w:val="00BF0A14"/>
    <w:rsid w:val="00BF0E2B"/>
    <w:rsid w:val="00BF0F1B"/>
    <w:rsid w:val="00BF1189"/>
    <w:rsid w:val="00BF11E6"/>
    <w:rsid w:val="00BF142E"/>
    <w:rsid w:val="00BF144A"/>
    <w:rsid w:val="00BF1887"/>
    <w:rsid w:val="00BF191E"/>
    <w:rsid w:val="00BF1B04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3D6"/>
    <w:rsid w:val="00BF46F4"/>
    <w:rsid w:val="00BF4758"/>
    <w:rsid w:val="00BF4D00"/>
    <w:rsid w:val="00BF4EA2"/>
    <w:rsid w:val="00BF4ED5"/>
    <w:rsid w:val="00BF5418"/>
    <w:rsid w:val="00BF5F03"/>
    <w:rsid w:val="00BF6019"/>
    <w:rsid w:val="00BF60E3"/>
    <w:rsid w:val="00BF6160"/>
    <w:rsid w:val="00BF693C"/>
    <w:rsid w:val="00BF69B1"/>
    <w:rsid w:val="00BF6B4E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363"/>
    <w:rsid w:val="00C0237B"/>
    <w:rsid w:val="00C023E8"/>
    <w:rsid w:val="00C023F4"/>
    <w:rsid w:val="00C02443"/>
    <w:rsid w:val="00C030E8"/>
    <w:rsid w:val="00C032BC"/>
    <w:rsid w:val="00C03985"/>
    <w:rsid w:val="00C039E2"/>
    <w:rsid w:val="00C0468E"/>
    <w:rsid w:val="00C0493C"/>
    <w:rsid w:val="00C04ABC"/>
    <w:rsid w:val="00C051ED"/>
    <w:rsid w:val="00C052F5"/>
    <w:rsid w:val="00C05785"/>
    <w:rsid w:val="00C05D85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395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333"/>
    <w:rsid w:val="00C135CA"/>
    <w:rsid w:val="00C1420E"/>
    <w:rsid w:val="00C1449D"/>
    <w:rsid w:val="00C146E2"/>
    <w:rsid w:val="00C1542B"/>
    <w:rsid w:val="00C15947"/>
    <w:rsid w:val="00C15B8E"/>
    <w:rsid w:val="00C15C81"/>
    <w:rsid w:val="00C1610D"/>
    <w:rsid w:val="00C16C87"/>
    <w:rsid w:val="00C17016"/>
    <w:rsid w:val="00C17323"/>
    <w:rsid w:val="00C17976"/>
    <w:rsid w:val="00C179C7"/>
    <w:rsid w:val="00C20127"/>
    <w:rsid w:val="00C20A12"/>
    <w:rsid w:val="00C20CAA"/>
    <w:rsid w:val="00C20DBB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438"/>
    <w:rsid w:val="00C22652"/>
    <w:rsid w:val="00C2276D"/>
    <w:rsid w:val="00C22EA9"/>
    <w:rsid w:val="00C2322D"/>
    <w:rsid w:val="00C2326D"/>
    <w:rsid w:val="00C232F2"/>
    <w:rsid w:val="00C2337B"/>
    <w:rsid w:val="00C23400"/>
    <w:rsid w:val="00C23B0C"/>
    <w:rsid w:val="00C23E5C"/>
    <w:rsid w:val="00C2484C"/>
    <w:rsid w:val="00C24958"/>
    <w:rsid w:val="00C24D26"/>
    <w:rsid w:val="00C251F7"/>
    <w:rsid w:val="00C25709"/>
    <w:rsid w:val="00C25871"/>
    <w:rsid w:val="00C2597E"/>
    <w:rsid w:val="00C25A72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6DA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570"/>
    <w:rsid w:val="00C355DF"/>
    <w:rsid w:val="00C356BB"/>
    <w:rsid w:val="00C358C6"/>
    <w:rsid w:val="00C35916"/>
    <w:rsid w:val="00C360AD"/>
    <w:rsid w:val="00C36C79"/>
    <w:rsid w:val="00C36D72"/>
    <w:rsid w:val="00C36F62"/>
    <w:rsid w:val="00C375DE"/>
    <w:rsid w:val="00C379B9"/>
    <w:rsid w:val="00C37CEF"/>
    <w:rsid w:val="00C37EC8"/>
    <w:rsid w:val="00C400BD"/>
    <w:rsid w:val="00C40779"/>
    <w:rsid w:val="00C41588"/>
    <w:rsid w:val="00C41790"/>
    <w:rsid w:val="00C423B0"/>
    <w:rsid w:val="00C42E65"/>
    <w:rsid w:val="00C433C2"/>
    <w:rsid w:val="00C438CE"/>
    <w:rsid w:val="00C43AC1"/>
    <w:rsid w:val="00C43BB0"/>
    <w:rsid w:val="00C4411E"/>
    <w:rsid w:val="00C44413"/>
    <w:rsid w:val="00C44890"/>
    <w:rsid w:val="00C44D21"/>
    <w:rsid w:val="00C44F5D"/>
    <w:rsid w:val="00C4500E"/>
    <w:rsid w:val="00C45140"/>
    <w:rsid w:val="00C452F6"/>
    <w:rsid w:val="00C45B41"/>
    <w:rsid w:val="00C45B62"/>
    <w:rsid w:val="00C45F8F"/>
    <w:rsid w:val="00C46BA9"/>
    <w:rsid w:val="00C4759E"/>
    <w:rsid w:val="00C475D8"/>
    <w:rsid w:val="00C4782F"/>
    <w:rsid w:val="00C47AEF"/>
    <w:rsid w:val="00C47BD5"/>
    <w:rsid w:val="00C47EF9"/>
    <w:rsid w:val="00C5022B"/>
    <w:rsid w:val="00C502D9"/>
    <w:rsid w:val="00C50A99"/>
    <w:rsid w:val="00C51938"/>
    <w:rsid w:val="00C52A49"/>
    <w:rsid w:val="00C5320A"/>
    <w:rsid w:val="00C53604"/>
    <w:rsid w:val="00C53710"/>
    <w:rsid w:val="00C5375F"/>
    <w:rsid w:val="00C53D76"/>
    <w:rsid w:val="00C53DD2"/>
    <w:rsid w:val="00C54317"/>
    <w:rsid w:val="00C544DC"/>
    <w:rsid w:val="00C54629"/>
    <w:rsid w:val="00C5475A"/>
    <w:rsid w:val="00C54BF1"/>
    <w:rsid w:val="00C54CBE"/>
    <w:rsid w:val="00C54DF4"/>
    <w:rsid w:val="00C5515E"/>
    <w:rsid w:val="00C5546B"/>
    <w:rsid w:val="00C554CD"/>
    <w:rsid w:val="00C556EB"/>
    <w:rsid w:val="00C55755"/>
    <w:rsid w:val="00C55969"/>
    <w:rsid w:val="00C55A37"/>
    <w:rsid w:val="00C55E9E"/>
    <w:rsid w:val="00C55F5A"/>
    <w:rsid w:val="00C55FD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3"/>
    <w:rsid w:val="00C60C97"/>
    <w:rsid w:val="00C60E0F"/>
    <w:rsid w:val="00C61075"/>
    <w:rsid w:val="00C61777"/>
    <w:rsid w:val="00C6197B"/>
    <w:rsid w:val="00C61AF4"/>
    <w:rsid w:val="00C61E14"/>
    <w:rsid w:val="00C61E31"/>
    <w:rsid w:val="00C61E85"/>
    <w:rsid w:val="00C61F40"/>
    <w:rsid w:val="00C6280B"/>
    <w:rsid w:val="00C62B57"/>
    <w:rsid w:val="00C62E25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AA"/>
    <w:rsid w:val="00C6473D"/>
    <w:rsid w:val="00C649AA"/>
    <w:rsid w:val="00C64BE5"/>
    <w:rsid w:val="00C64C22"/>
    <w:rsid w:val="00C64C8B"/>
    <w:rsid w:val="00C64D0E"/>
    <w:rsid w:val="00C650F0"/>
    <w:rsid w:val="00C658EA"/>
    <w:rsid w:val="00C658FB"/>
    <w:rsid w:val="00C664A5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2725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853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ABB"/>
    <w:rsid w:val="00C76E2C"/>
    <w:rsid w:val="00C76E2F"/>
    <w:rsid w:val="00C77324"/>
    <w:rsid w:val="00C773B0"/>
    <w:rsid w:val="00C773B3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57FC"/>
    <w:rsid w:val="00C858A9"/>
    <w:rsid w:val="00C85A5B"/>
    <w:rsid w:val="00C85D1A"/>
    <w:rsid w:val="00C85EA2"/>
    <w:rsid w:val="00C86030"/>
    <w:rsid w:val="00C863CD"/>
    <w:rsid w:val="00C869D0"/>
    <w:rsid w:val="00C86B48"/>
    <w:rsid w:val="00C86C41"/>
    <w:rsid w:val="00C86D9F"/>
    <w:rsid w:val="00C871C1"/>
    <w:rsid w:val="00C87709"/>
    <w:rsid w:val="00C877DC"/>
    <w:rsid w:val="00C9053D"/>
    <w:rsid w:val="00C90C3B"/>
    <w:rsid w:val="00C90F5D"/>
    <w:rsid w:val="00C91596"/>
    <w:rsid w:val="00C918FC"/>
    <w:rsid w:val="00C91B6A"/>
    <w:rsid w:val="00C91C3B"/>
    <w:rsid w:val="00C928C5"/>
    <w:rsid w:val="00C92A90"/>
    <w:rsid w:val="00C93052"/>
    <w:rsid w:val="00C930CF"/>
    <w:rsid w:val="00C930D1"/>
    <w:rsid w:val="00C93371"/>
    <w:rsid w:val="00C93388"/>
    <w:rsid w:val="00C936BC"/>
    <w:rsid w:val="00C937D5"/>
    <w:rsid w:val="00C93848"/>
    <w:rsid w:val="00C93907"/>
    <w:rsid w:val="00C939B2"/>
    <w:rsid w:val="00C93B6A"/>
    <w:rsid w:val="00C93E33"/>
    <w:rsid w:val="00C93E9F"/>
    <w:rsid w:val="00C94892"/>
    <w:rsid w:val="00C94F7D"/>
    <w:rsid w:val="00C9527F"/>
    <w:rsid w:val="00C9560D"/>
    <w:rsid w:val="00C959B4"/>
    <w:rsid w:val="00C96259"/>
    <w:rsid w:val="00C962F0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74A"/>
    <w:rsid w:val="00CA0B3F"/>
    <w:rsid w:val="00CA0D97"/>
    <w:rsid w:val="00CA0E2E"/>
    <w:rsid w:val="00CA15E5"/>
    <w:rsid w:val="00CA16AF"/>
    <w:rsid w:val="00CA1D88"/>
    <w:rsid w:val="00CA1FD0"/>
    <w:rsid w:val="00CA2236"/>
    <w:rsid w:val="00CA2C6F"/>
    <w:rsid w:val="00CA2DEF"/>
    <w:rsid w:val="00CA3199"/>
    <w:rsid w:val="00CA34ED"/>
    <w:rsid w:val="00CA3553"/>
    <w:rsid w:val="00CA3891"/>
    <w:rsid w:val="00CA3896"/>
    <w:rsid w:val="00CA3A16"/>
    <w:rsid w:val="00CA3FC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6D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66D"/>
    <w:rsid w:val="00CB28C9"/>
    <w:rsid w:val="00CB28DE"/>
    <w:rsid w:val="00CB2D95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E35"/>
    <w:rsid w:val="00CB5EC2"/>
    <w:rsid w:val="00CB5F9D"/>
    <w:rsid w:val="00CB60AE"/>
    <w:rsid w:val="00CB686D"/>
    <w:rsid w:val="00CB6933"/>
    <w:rsid w:val="00CB6D37"/>
    <w:rsid w:val="00CC035A"/>
    <w:rsid w:val="00CC05F5"/>
    <w:rsid w:val="00CC1125"/>
    <w:rsid w:val="00CC1201"/>
    <w:rsid w:val="00CC14D0"/>
    <w:rsid w:val="00CC167C"/>
    <w:rsid w:val="00CC1D57"/>
    <w:rsid w:val="00CC1F32"/>
    <w:rsid w:val="00CC2007"/>
    <w:rsid w:val="00CC2133"/>
    <w:rsid w:val="00CC23B5"/>
    <w:rsid w:val="00CC23F3"/>
    <w:rsid w:val="00CC2B95"/>
    <w:rsid w:val="00CC2E0E"/>
    <w:rsid w:val="00CC3217"/>
    <w:rsid w:val="00CC3398"/>
    <w:rsid w:val="00CC33F1"/>
    <w:rsid w:val="00CC368F"/>
    <w:rsid w:val="00CC373D"/>
    <w:rsid w:val="00CC3DD8"/>
    <w:rsid w:val="00CC3F26"/>
    <w:rsid w:val="00CC41FD"/>
    <w:rsid w:val="00CC4635"/>
    <w:rsid w:val="00CC4D33"/>
    <w:rsid w:val="00CC4E2A"/>
    <w:rsid w:val="00CC4F1B"/>
    <w:rsid w:val="00CC514D"/>
    <w:rsid w:val="00CC52AC"/>
    <w:rsid w:val="00CC5430"/>
    <w:rsid w:val="00CC58F9"/>
    <w:rsid w:val="00CC5AEA"/>
    <w:rsid w:val="00CC5B69"/>
    <w:rsid w:val="00CC5BAD"/>
    <w:rsid w:val="00CC60EA"/>
    <w:rsid w:val="00CC6497"/>
    <w:rsid w:val="00CC6FF1"/>
    <w:rsid w:val="00CC72CD"/>
    <w:rsid w:val="00CC72F7"/>
    <w:rsid w:val="00CC73ED"/>
    <w:rsid w:val="00CC7812"/>
    <w:rsid w:val="00CC7999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1478"/>
    <w:rsid w:val="00CD1540"/>
    <w:rsid w:val="00CD17FF"/>
    <w:rsid w:val="00CD1A72"/>
    <w:rsid w:val="00CD217B"/>
    <w:rsid w:val="00CD21E8"/>
    <w:rsid w:val="00CD2498"/>
    <w:rsid w:val="00CD24DB"/>
    <w:rsid w:val="00CD2745"/>
    <w:rsid w:val="00CD2895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BE"/>
    <w:rsid w:val="00CD6B24"/>
    <w:rsid w:val="00CD6D49"/>
    <w:rsid w:val="00CD6D71"/>
    <w:rsid w:val="00CD7098"/>
    <w:rsid w:val="00CD73B8"/>
    <w:rsid w:val="00CD741D"/>
    <w:rsid w:val="00CD77EB"/>
    <w:rsid w:val="00CD7F2A"/>
    <w:rsid w:val="00CE01BC"/>
    <w:rsid w:val="00CE04FD"/>
    <w:rsid w:val="00CE0720"/>
    <w:rsid w:val="00CE0822"/>
    <w:rsid w:val="00CE0C21"/>
    <w:rsid w:val="00CE0CB7"/>
    <w:rsid w:val="00CE0D8B"/>
    <w:rsid w:val="00CE0F38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63D"/>
    <w:rsid w:val="00CE492D"/>
    <w:rsid w:val="00CE4D04"/>
    <w:rsid w:val="00CE56F4"/>
    <w:rsid w:val="00CE56FD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091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3CB3"/>
    <w:rsid w:val="00CF4162"/>
    <w:rsid w:val="00CF464A"/>
    <w:rsid w:val="00CF48C2"/>
    <w:rsid w:val="00CF4DD3"/>
    <w:rsid w:val="00CF53E2"/>
    <w:rsid w:val="00CF574E"/>
    <w:rsid w:val="00CF58E3"/>
    <w:rsid w:val="00CF593C"/>
    <w:rsid w:val="00CF5B10"/>
    <w:rsid w:val="00CF6300"/>
    <w:rsid w:val="00CF6CFB"/>
    <w:rsid w:val="00CF6D7B"/>
    <w:rsid w:val="00CF6DC6"/>
    <w:rsid w:val="00CF6DD0"/>
    <w:rsid w:val="00D007D2"/>
    <w:rsid w:val="00D00A03"/>
    <w:rsid w:val="00D0136A"/>
    <w:rsid w:val="00D014AC"/>
    <w:rsid w:val="00D0169C"/>
    <w:rsid w:val="00D01851"/>
    <w:rsid w:val="00D01DB9"/>
    <w:rsid w:val="00D02D9F"/>
    <w:rsid w:val="00D03D18"/>
    <w:rsid w:val="00D03F0A"/>
    <w:rsid w:val="00D04223"/>
    <w:rsid w:val="00D0449A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709"/>
    <w:rsid w:val="00D06CBF"/>
    <w:rsid w:val="00D07228"/>
    <w:rsid w:val="00D0724D"/>
    <w:rsid w:val="00D07279"/>
    <w:rsid w:val="00D07484"/>
    <w:rsid w:val="00D075C9"/>
    <w:rsid w:val="00D07C59"/>
    <w:rsid w:val="00D1014D"/>
    <w:rsid w:val="00D10165"/>
    <w:rsid w:val="00D107C4"/>
    <w:rsid w:val="00D10907"/>
    <w:rsid w:val="00D10BF6"/>
    <w:rsid w:val="00D114EB"/>
    <w:rsid w:val="00D11DF0"/>
    <w:rsid w:val="00D12136"/>
    <w:rsid w:val="00D1231C"/>
    <w:rsid w:val="00D12601"/>
    <w:rsid w:val="00D127EE"/>
    <w:rsid w:val="00D128E3"/>
    <w:rsid w:val="00D129CC"/>
    <w:rsid w:val="00D132B1"/>
    <w:rsid w:val="00D1343C"/>
    <w:rsid w:val="00D13BA1"/>
    <w:rsid w:val="00D140CB"/>
    <w:rsid w:val="00D14138"/>
    <w:rsid w:val="00D14175"/>
    <w:rsid w:val="00D14E93"/>
    <w:rsid w:val="00D15606"/>
    <w:rsid w:val="00D1596A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2FF"/>
    <w:rsid w:val="00D20366"/>
    <w:rsid w:val="00D209E8"/>
    <w:rsid w:val="00D20C57"/>
    <w:rsid w:val="00D20F62"/>
    <w:rsid w:val="00D210A9"/>
    <w:rsid w:val="00D211F7"/>
    <w:rsid w:val="00D21275"/>
    <w:rsid w:val="00D213CA"/>
    <w:rsid w:val="00D21580"/>
    <w:rsid w:val="00D215B6"/>
    <w:rsid w:val="00D21669"/>
    <w:rsid w:val="00D219C9"/>
    <w:rsid w:val="00D21A28"/>
    <w:rsid w:val="00D21EE4"/>
    <w:rsid w:val="00D223EB"/>
    <w:rsid w:val="00D22E8F"/>
    <w:rsid w:val="00D23511"/>
    <w:rsid w:val="00D23813"/>
    <w:rsid w:val="00D23AB1"/>
    <w:rsid w:val="00D23E67"/>
    <w:rsid w:val="00D23F4F"/>
    <w:rsid w:val="00D24212"/>
    <w:rsid w:val="00D24774"/>
    <w:rsid w:val="00D24982"/>
    <w:rsid w:val="00D24A0D"/>
    <w:rsid w:val="00D24B86"/>
    <w:rsid w:val="00D24FD6"/>
    <w:rsid w:val="00D253EB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65"/>
    <w:rsid w:val="00D3194C"/>
    <w:rsid w:val="00D31D5B"/>
    <w:rsid w:val="00D32259"/>
    <w:rsid w:val="00D32406"/>
    <w:rsid w:val="00D3266E"/>
    <w:rsid w:val="00D32CD0"/>
    <w:rsid w:val="00D3379D"/>
    <w:rsid w:val="00D33E55"/>
    <w:rsid w:val="00D33EE8"/>
    <w:rsid w:val="00D3427E"/>
    <w:rsid w:val="00D34945"/>
    <w:rsid w:val="00D34BD5"/>
    <w:rsid w:val="00D34DC3"/>
    <w:rsid w:val="00D3529D"/>
    <w:rsid w:val="00D35560"/>
    <w:rsid w:val="00D35571"/>
    <w:rsid w:val="00D356BB"/>
    <w:rsid w:val="00D35845"/>
    <w:rsid w:val="00D35A54"/>
    <w:rsid w:val="00D35F3C"/>
    <w:rsid w:val="00D3635F"/>
    <w:rsid w:val="00D368E4"/>
    <w:rsid w:val="00D36EA0"/>
    <w:rsid w:val="00D37847"/>
    <w:rsid w:val="00D378E6"/>
    <w:rsid w:val="00D40278"/>
    <w:rsid w:val="00D40337"/>
    <w:rsid w:val="00D40568"/>
    <w:rsid w:val="00D405BE"/>
    <w:rsid w:val="00D41656"/>
    <w:rsid w:val="00D41AC5"/>
    <w:rsid w:val="00D41AD6"/>
    <w:rsid w:val="00D41DDF"/>
    <w:rsid w:val="00D42290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0A"/>
    <w:rsid w:val="00D51737"/>
    <w:rsid w:val="00D51D7C"/>
    <w:rsid w:val="00D52040"/>
    <w:rsid w:val="00D5235A"/>
    <w:rsid w:val="00D526FE"/>
    <w:rsid w:val="00D52A60"/>
    <w:rsid w:val="00D52C06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FBB"/>
    <w:rsid w:val="00D5643C"/>
    <w:rsid w:val="00D566FE"/>
    <w:rsid w:val="00D56AA2"/>
    <w:rsid w:val="00D56DF4"/>
    <w:rsid w:val="00D57631"/>
    <w:rsid w:val="00D5764F"/>
    <w:rsid w:val="00D57698"/>
    <w:rsid w:val="00D576F2"/>
    <w:rsid w:val="00D57E87"/>
    <w:rsid w:val="00D60622"/>
    <w:rsid w:val="00D6065F"/>
    <w:rsid w:val="00D608E1"/>
    <w:rsid w:val="00D60939"/>
    <w:rsid w:val="00D6097E"/>
    <w:rsid w:val="00D60C46"/>
    <w:rsid w:val="00D60CBA"/>
    <w:rsid w:val="00D60E83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7209"/>
    <w:rsid w:val="00D67428"/>
    <w:rsid w:val="00D678B3"/>
    <w:rsid w:val="00D678FC"/>
    <w:rsid w:val="00D6793E"/>
    <w:rsid w:val="00D67BE9"/>
    <w:rsid w:val="00D7019A"/>
    <w:rsid w:val="00D70451"/>
    <w:rsid w:val="00D70974"/>
    <w:rsid w:val="00D7099E"/>
    <w:rsid w:val="00D70B0C"/>
    <w:rsid w:val="00D70EC5"/>
    <w:rsid w:val="00D710D1"/>
    <w:rsid w:val="00D7196F"/>
    <w:rsid w:val="00D71FA9"/>
    <w:rsid w:val="00D72282"/>
    <w:rsid w:val="00D727C5"/>
    <w:rsid w:val="00D72C43"/>
    <w:rsid w:val="00D72F05"/>
    <w:rsid w:val="00D73038"/>
    <w:rsid w:val="00D73814"/>
    <w:rsid w:val="00D74031"/>
    <w:rsid w:val="00D74530"/>
    <w:rsid w:val="00D74B40"/>
    <w:rsid w:val="00D74FF5"/>
    <w:rsid w:val="00D75068"/>
    <w:rsid w:val="00D750A9"/>
    <w:rsid w:val="00D750FE"/>
    <w:rsid w:val="00D75647"/>
    <w:rsid w:val="00D759BF"/>
    <w:rsid w:val="00D75EFA"/>
    <w:rsid w:val="00D75FFD"/>
    <w:rsid w:val="00D76338"/>
    <w:rsid w:val="00D7640A"/>
    <w:rsid w:val="00D764C9"/>
    <w:rsid w:val="00D764D3"/>
    <w:rsid w:val="00D76557"/>
    <w:rsid w:val="00D769CA"/>
    <w:rsid w:val="00D775B5"/>
    <w:rsid w:val="00D77AD3"/>
    <w:rsid w:val="00D77E49"/>
    <w:rsid w:val="00D8014E"/>
    <w:rsid w:val="00D801DF"/>
    <w:rsid w:val="00D80524"/>
    <w:rsid w:val="00D80548"/>
    <w:rsid w:val="00D806AA"/>
    <w:rsid w:val="00D80B23"/>
    <w:rsid w:val="00D80E22"/>
    <w:rsid w:val="00D80FB1"/>
    <w:rsid w:val="00D81967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79"/>
    <w:rsid w:val="00D84101"/>
    <w:rsid w:val="00D84417"/>
    <w:rsid w:val="00D847A9"/>
    <w:rsid w:val="00D84C0F"/>
    <w:rsid w:val="00D8505D"/>
    <w:rsid w:val="00D851E7"/>
    <w:rsid w:val="00D854A3"/>
    <w:rsid w:val="00D85880"/>
    <w:rsid w:val="00D85A4D"/>
    <w:rsid w:val="00D85B77"/>
    <w:rsid w:val="00D868F6"/>
    <w:rsid w:val="00D86AFC"/>
    <w:rsid w:val="00D86E3E"/>
    <w:rsid w:val="00D8743B"/>
    <w:rsid w:val="00D877D3"/>
    <w:rsid w:val="00D87855"/>
    <w:rsid w:val="00D8789B"/>
    <w:rsid w:val="00D878C5"/>
    <w:rsid w:val="00D87AFC"/>
    <w:rsid w:val="00D87D68"/>
    <w:rsid w:val="00D87D96"/>
    <w:rsid w:val="00D900B4"/>
    <w:rsid w:val="00D90676"/>
    <w:rsid w:val="00D90928"/>
    <w:rsid w:val="00D90B61"/>
    <w:rsid w:val="00D910C4"/>
    <w:rsid w:val="00D917EF"/>
    <w:rsid w:val="00D91BFE"/>
    <w:rsid w:val="00D91D50"/>
    <w:rsid w:val="00D922F3"/>
    <w:rsid w:val="00D92CF1"/>
    <w:rsid w:val="00D92CFA"/>
    <w:rsid w:val="00D92D79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E4"/>
    <w:rsid w:val="00D94320"/>
    <w:rsid w:val="00D9460D"/>
    <w:rsid w:val="00D948AE"/>
    <w:rsid w:val="00D94DC3"/>
    <w:rsid w:val="00D94E39"/>
    <w:rsid w:val="00D94E80"/>
    <w:rsid w:val="00D956EE"/>
    <w:rsid w:val="00D959C6"/>
    <w:rsid w:val="00D9621D"/>
    <w:rsid w:val="00D96370"/>
    <w:rsid w:val="00D963A6"/>
    <w:rsid w:val="00D963CA"/>
    <w:rsid w:val="00D96696"/>
    <w:rsid w:val="00D967F2"/>
    <w:rsid w:val="00D969C4"/>
    <w:rsid w:val="00D969C5"/>
    <w:rsid w:val="00D96A3A"/>
    <w:rsid w:val="00D96A45"/>
    <w:rsid w:val="00D975BE"/>
    <w:rsid w:val="00D975CF"/>
    <w:rsid w:val="00D97A33"/>
    <w:rsid w:val="00D97A56"/>
    <w:rsid w:val="00DA01AB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C7C"/>
    <w:rsid w:val="00DA1D59"/>
    <w:rsid w:val="00DA2072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BFD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B3D"/>
    <w:rsid w:val="00DA67D2"/>
    <w:rsid w:val="00DA681C"/>
    <w:rsid w:val="00DA6B7A"/>
    <w:rsid w:val="00DA6D1E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257"/>
    <w:rsid w:val="00DB05CF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6B6"/>
    <w:rsid w:val="00DB57C1"/>
    <w:rsid w:val="00DB585E"/>
    <w:rsid w:val="00DB59F8"/>
    <w:rsid w:val="00DB5C04"/>
    <w:rsid w:val="00DB66D9"/>
    <w:rsid w:val="00DB670A"/>
    <w:rsid w:val="00DB67D4"/>
    <w:rsid w:val="00DB6811"/>
    <w:rsid w:val="00DB6BA1"/>
    <w:rsid w:val="00DB7164"/>
    <w:rsid w:val="00DB71ED"/>
    <w:rsid w:val="00DB7623"/>
    <w:rsid w:val="00DB7BC8"/>
    <w:rsid w:val="00DB7CEB"/>
    <w:rsid w:val="00DB7D4D"/>
    <w:rsid w:val="00DC0080"/>
    <w:rsid w:val="00DC081B"/>
    <w:rsid w:val="00DC09D7"/>
    <w:rsid w:val="00DC155A"/>
    <w:rsid w:val="00DC17ED"/>
    <w:rsid w:val="00DC1A93"/>
    <w:rsid w:val="00DC2501"/>
    <w:rsid w:val="00DC2627"/>
    <w:rsid w:val="00DC277B"/>
    <w:rsid w:val="00DC2870"/>
    <w:rsid w:val="00DC2B08"/>
    <w:rsid w:val="00DC2B66"/>
    <w:rsid w:val="00DC2E24"/>
    <w:rsid w:val="00DC30F5"/>
    <w:rsid w:val="00DC395A"/>
    <w:rsid w:val="00DC3996"/>
    <w:rsid w:val="00DC3D8E"/>
    <w:rsid w:val="00DC3F1E"/>
    <w:rsid w:val="00DC41AB"/>
    <w:rsid w:val="00DC4254"/>
    <w:rsid w:val="00DC42BF"/>
    <w:rsid w:val="00DC4512"/>
    <w:rsid w:val="00DC51C8"/>
    <w:rsid w:val="00DC53D3"/>
    <w:rsid w:val="00DC59A1"/>
    <w:rsid w:val="00DC5C7D"/>
    <w:rsid w:val="00DC6081"/>
    <w:rsid w:val="00DC60D6"/>
    <w:rsid w:val="00DC6139"/>
    <w:rsid w:val="00DC6339"/>
    <w:rsid w:val="00DC662A"/>
    <w:rsid w:val="00DC6B6C"/>
    <w:rsid w:val="00DC6F0F"/>
    <w:rsid w:val="00DC759C"/>
    <w:rsid w:val="00DC7602"/>
    <w:rsid w:val="00DC7A11"/>
    <w:rsid w:val="00DC7AFA"/>
    <w:rsid w:val="00DC7DD0"/>
    <w:rsid w:val="00DD04D7"/>
    <w:rsid w:val="00DD058F"/>
    <w:rsid w:val="00DD07EE"/>
    <w:rsid w:val="00DD08F1"/>
    <w:rsid w:val="00DD0B9F"/>
    <w:rsid w:val="00DD0EDA"/>
    <w:rsid w:val="00DD0F20"/>
    <w:rsid w:val="00DD1025"/>
    <w:rsid w:val="00DD187B"/>
    <w:rsid w:val="00DD1AC7"/>
    <w:rsid w:val="00DD1C04"/>
    <w:rsid w:val="00DD1E61"/>
    <w:rsid w:val="00DD1EBE"/>
    <w:rsid w:val="00DD2503"/>
    <w:rsid w:val="00DD2572"/>
    <w:rsid w:val="00DD260D"/>
    <w:rsid w:val="00DD2956"/>
    <w:rsid w:val="00DD2C0A"/>
    <w:rsid w:val="00DD3353"/>
    <w:rsid w:val="00DD34BE"/>
    <w:rsid w:val="00DD3505"/>
    <w:rsid w:val="00DD3615"/>
    <w:rsid w:val="00DD3833"/>
    <w:rsid w:val="00DD3A42"/>
    <w:rsid w:val="00DD3D3A"/>
    <w:rsid w:val="00DD45BC"/>
    <w:rsid w:val="00DD4688"/>
    <w:rsid w:val="00DD4BF9"/>
    <w:rsid w:val="00DD4E67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700E"/>
    <w:rsid w:val="00DD7249"/>
    <w:rsid w:val="00DD753F"/>
    <w:rsid w:val="00DD75F9"/>
    <w:rsid w:val="00DD79B6"/>
    <w:rsid w:val="00DD7E46"/>
    <w:rsid w:val="00DE0431"/>
    <w:rsid w:val="00DE04F4"/>
    <w:rsid w:val="00DE0675"/>
    <w:rsid w:val="00DE07D7"/>
    <w:rsid w:val="00DE08C0"/>
    <w:rsid w:val="00DE099D"/>
    <w:rsid w:val="00DE0CA7"/>
    <w:rsid w:val="00DE143A"/>
    <w:rsid w:val="00DE145F"/>
    <w:rsid w:val="00DE1596"/>
    <w:rsid w:val="00DE1847"/>
    <w:rsid w:val="00DE1AD8"/>
    <w:rsid w:val="00DE1C16"/>
    <w:rsid w:val="00DE1CDD"/>
    <w:rsid w:val="00DE1F50"/>
    <w:rsid w:val="00DE22A8"/>
    <w:rsid w:val="00DE249C"/>
    <w:rsid w:val="00DE326D"/>
    <w:rsid w:val="00DE3462"/>
    <w:rsid w:val="00DE354C"/>
    <w:rsid w:val="00DE3662"/>
    <w:rsid w:val="00DE3739"/>
    <w:rsid w:val="00DE3987"/>
    <w:rsid w:val="00DE3ABB"/>
    <w:rsid w:val="00DE41D9"/>
    <w:rsid w:val="00DE43F6"/>
    <w:rsid w:val="00DE47F3"/>
    <w:rsid w:val="00DE4A16"/>
    <w:rsid w:val="00DE4CD2"/>
    <w:rsid w:val="00DE4D8F"/>
    <w:rsid w:val="00DE50ED"/>
    <w:rsid w:val="00DE5A39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37E"/>
    <w:rsid w:val="00DF2838"/>
    <w:rsid w:val="00DF2B2C"/>
    <w:rsid w:val="00DF3906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84C"/>
    <w:rsid w:val="00DF5CA4"/>
    <w:rsid w:val="00DF64D6"/>
    <w:rsid w:val="00DF6628"/>
    <w:rsid w:val="00DF6996"/>
    <w:rsid w:val="00DF6A3D"/>
    <w:rsid w:val="00DF7274"/>
    <w:rsid w:val="00DF72D3"/>
    <w:rsid w:val="00DF75BC"/>
    <w:rsid w:val="00E0011A"/>
    <w:rsid w:val="00E001A1"/>
    <w:rsid w:val="00E0038A"/>
    <w:rsid w:val="00E0086C"/>
    <w:rsid w:val="00E00B20"/>
    <w:rsid w:val="00E00DF1"/>
    <w:rsid w:val="00E00F4D"/>
    <w:rsid w:val="00E00FDE"/>
    <w:rsid w:val="00E01460"/>
    <w:rsid w:val="00E01603"/>
    <w:rsid w:val="00E0168B"/>
    <w:rsid w:val="00E01826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B13"/>
    <w:rsid w:val="00E05E26"/>
    <w:rsid w:val="00E05ED3"/>
    <w:rsid w:val="00E061A6"/>
    <w:rsid w:val="00E063B8"/>
    <w:rsid w:val="00E06762"/>
    <w:rsid w:val="00E071B5"/>
    <w:rsid w:val="00E07EE3"/>
    <w:rsid w:val="00E10282"/>
    <w:rsid w:val="00E103FF"/>
    <w:rsid w:val="00E104EF"/>
    <w:rsid w:val="00E105D0"/>
    <w:rsid w:val="00E105DE"/>
    <w:rsid w:val="00E10A21"/>
    <w:rsid w:val="00E10ABA"/>
    <w:rsid w:val="00E10E14"/>
    <w:rsid w:val="00E10EB6"/>
    <w:rsid w:val="00E10F69"/>
    <w:rsid w:val="00E10F80"/>
    <w:rsid w:val="00E1104F"/>
    <w:rsid w:val="00E1119A"/>
    <w:rsid w:val="00E11A21"/>
    <w:rsid w:val="00E11C06"/>
    <w:rsid w:val="00E11DC1"/>
    <w:rsid w:val="00E11ED2"/>
    <w:rsid w:val="00E1212A"/>
    <w:rsid w:val="00E12599"/>
    <w:rsid w:val="00E1285D"/>
    <w:rsid w:val="00E129BE"/>
    <w:rsid w:val="00E12BB8"/>
    <w:rsid w:val="00E12C11"/>
    <w:rsid w:val="00E13063"/>
    <w:rsid w:val="00E13080"/>
    <w:rsid w:val="00E13AC1"/>
    <w:rsid w:val="00E13C2F"/>
    <w:rsid w:val="00E13CD1"/>
    <w:rsid w:val="00E13F19"/>
    <w:rsid w:val="00E14D7E"/>
    <w:rsid w:val="00E14F3F"/>
    <w:rsid w:val="00E151D0"/>
    <w:rsid w:val="00E152D6"/>
    <w:rsid w:val="00E152F9"/>
    <w:rsid w:val="00E1531A"/>
    <w:rsid w:val="00E153D0"/>
    <w:rsid w:val="00E158E7"/>
    <w:rsid w:val="00E15EFF"/>
    <w:rsid w:val="00E15FD5"/>
    <w:rsid w:val="00E163D2"/>
    <w:rsid w:val="00E166DB"/>
    <w:rsid w:val="00E1674A"/>
    <w:rsid w:val="00E16ABB"/>
    <w:rsid w:val="00E16C37"/>
    <w:rsid w:val="00E17235"/>
    <w:rsid w:val="00E17401"/>
    <w:rsid w:val="00E17503"/>
    <w:rsid w:val="00E1759F"/>
    <w:rsid w:val="00E20515"/>
    <w:rsid w:val="00E20527"/>
    <w:rsid w:val="00E20935"/>
    <w:rsid w:val="00E20AB2"/>
    <w:rsid w:val="00E20EEF"/>
    <w:rsid w:val="00E20F0E"/>
    <w:rsid w:val="00E20FF6"/>
    <w:rsid w:val="00E2188C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C10"/>
    <w:rsid w:val="00E24F0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7B"/>
    <w:rsid w:val="00E30D2B"/>
    <w:rsid w:val="00E30F99"/>
    <w:rsid w:val="00E3108B"/>
    <w:rsid w:val="00E312A6"/>
    <w:rsid w:val="00E31370"/>
    <w:rsid w:val="00E32130"/>
    <w:rsid w:val="00E321AC"/>
    <w:rsid w:val="00E32633"/>
    <w:rsid w:val="00E32A78"/>
    <w:rsid w:val="00E32BA1"/>
    <w:rsid w:val="00E3307E"/>
    <w:rsid w:val="00E331E4"/>
    <w:rsid w:val="00E33871"/>
    <w:rsid w:val="00E33E34"/>
    <w:rsid w:val="00E346F6"/>
    <w:rsid w:val="00E37429"/>
    <w:rsid w:val="00E3756E"/>
    <w:rsid w:val="00E37627"/>
    <w:rsid w:val="00E37CD1"/>
    <w:rsid w:val="00E37D97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BAF"/>
    <w:rsid w:val="00E41D3B"/>
    <w:rsid w:val="00E42054"/>
    <w:rsid w:val="00E42405"/>
    <w:rsid w:val="00E42C6F"/>
    <w:rsid w:val="00E42F52"/>
    <w:rsid w:val="00E4305F"/>
    <w:rsid w:val="00E43196"/>
    <w:rsid w:val="00E435E1"/>
    <w:rsid w:val="00E4380E"/>
    <w:rsid w:val="00E438BE"/>
    <w:rsid w:val="00E439BE"/>
    <w:rsid w:val="00E43B0A"/>
    <w:rsid w:val="00E43BC6"/>
    <w:rsid w:val="00E43EC7"/>
    <w:rsid w:val="00E43F40"/>
    <w:rsid w:val="00E44073"/>
    <w:rsid w:val="00E4430B"/>
    <w:rsid w:val="00E443DC"/>
    <w:rsid w:val="00E44498"/>
    <w:rsid w:val="00E44584"/>
    <w:rsid w:val="00E445A2"/>
    <w:rsid w:val="00E448BE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47FFD"/>
    <w:rsid w:val="00E50106"/>
    <w:rsid w:val="00E50805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1D"/>
    <w:rsid w:val="00E53367"/>
    <w:rsid w:val="00E533B2"/>
    <w:rsid w:val="00E533D2"/>
    <w:rsid w:val="00E53AD3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6088"/>
    <w:rsid w:val="00E56271"/>
    <w:rsid w:val="00E56DF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7CA"/>
    <w:rsid w:val="00E64EAC"/>
    <w:rsid w:val="00E64F6C"/>
    <w:rsid w:val="00E65099"/>
    <w:rsid w:val="00E650AD"/>
    <w:rsid w:val="00E65195"/>
    <w:rsid w:val="00E65820"/>
    <w:rsid w:val="00E658B4"/>
    <w:rsid w:val="00E65980"/>
    <w:rsid w:val="00E65C63"/>
    <w:rsid w:val="00E65D6C"/>
    <w:rsid w:val="00E66117"/>
    <w:rsid w:val="00E66133"/>
    <w:rsid w:val="00E66218"/>
    <w:rsid w:val="00E66447"/>
    <w:rsid w:val="00E6654D"/>
    <w:rsid w:val="00E66574"/>
    <w:rsid w:val="00E66B24"/>
    <w:rsid w:val="00E671B1"/>
    <w:rsid w:val="00E67239"/>
    <w:rsid w:val="00E6733D"/>
    <w:rsid w:val="00E67AC4"/>
    <w:rsid w:val="00E7005A"/>
    <w:rsid w:val="00E70733"/>
    <w:rsid w:val="00E70D78"/>
    <w:rsid w:val="00E70DA8"/>
    <w:rsid w:val="00E7175B"/>
    <w:rsid w:val="00E71804"/>
    <w:rsid w:val="00E71A1E"/>
    <w:rsid w:val="00E71C49"/>
    <w:rsid w:val="00E71D0B"/>
    <w:rsid w:val="00E71D38"/>
    <w:rsid w:val="00E71DCE"/>
    <w:rsid w:val="00E71F76"/>
    <w:rsid w:val="00E72082"/>
    <w:rsid w:val="00E722AD"/>
    <w:rsid w:val="00E72625"/>
    <w:rsid w:val="00E7271B"/>
    <w:rsid w:val="00E72F6A"/>
    <w:rsid w:val="00E738E1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46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FA5"/>
    <w:rsid w:val="00E81FE4"/>
    <w:rsid w:val="00E820DF"/>
    <w:rsid w:val="00E8234E"/>
    <w:rsid w:val="00E823E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CCA"/>
    <w:rsid w:val="00E84D27"/>
    <w:rsid w:val="00E854D8"/>
    <w:rsid w:val="00E855C2"/>
    <w:rsid w:val="00E85692"/>
    <w:rsid w:val="00E8588B"/>
    <w:rsid w:val="00E85904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323"/>
    <w:rsid w:val="00E90388"/>
    <w:rsid w:val="00E9057A"/>
    <w:rsid w:val="00E906D7"/>
    <w:rsid w:val="00E90A8D"/>
    <w:rsid w:val="00E9105F"/>
    <w:rsid w:val="00E91259"/>
    <w:rsid w:val="00E91313"/>
    <w:rsid w:val="00E9139C"/>
    <w:rsid w:val="00E91793"/>
    <w:rsid w:val="00E9186E"/>
    <w:rsid w:val="00E91D5F"/>
    <w:rsid w:val="00E91DD1"/>
    <w:rsid w:val="00E925B7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093"/>
    <w:rsid w:val="00E953FC"/>
    <w:rsid w:val="00E95553"/>
    <w:rsid w:val="00E966F7"/>
    <w:rsid w:val="00E96F81"/>
    <w:rsid w:val="00E97056"/>
    <w:rsid w:val="00E9750D"/>
    <w:rsid w:val="00E97621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6EA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0BF"/>
    <w:rsid w:val="00EA442B"/>
    <w:rsid w:val="00EA4786"/>
    <w:rsid w:val="00EA4C72"/>
    <w:rsid w:val="00EA4E5F"/>
    <w:rsid w:val="00EA5168"/>
    <w:rsid w:val="00EA564C"/>
    <w:rsid w:val="00EA5D7A"/>
    <w:rsid w:val="00EA6204"/>
    <w:rsid w:val="00EA6241"/>
    <w:rsid w:val="00EA625F"/>
    <w:rsid w:val="00EA65A6"/>
    <w:rsid w:val="00EA6738"/>
    <w:rsid w:val="00EA6C43"/>
    <w:rsid w:val="00EA7753"/>
    <w:rsid w:val="00EB0461"/>
    <w:rsid w:val="00EB0572"/>
    <w:rsid w:val="00EB0641"/>
    <w:rsid w:val="00EB08D4"/>
    <w:rsid w:val="00EB08FF"/>
    <w:rsid w:val="00EB0D3C"/>
    <w:rsid w:val="00EB0D81"/>
    <w:rsid w:val="00EB1356"/>
    <w:rsid w:val="00EB153A"/>
    <w:rsid w:val="00EB15F9"/>
    <w:rsid w:val="00EB19BF"/>
    <w:rsid w:val="00EB1C34"/>
    <w:rsid w:val="00EB24E0"/>
    <w:rsid w:val="00EB29E4"/>
    <w:rsid w:val="00EB2B4F"/>
    <w:rsid w:val="00EB2C8C"/>
    <w:rsid w:val="00EB2CD4"/>
    <w:rsid w:val="00EB3E14"/>
    <w:rsid w:val="00EB4048"/>
    <w:rsid w:val="00EB45B5"/>
    <w:rsid w:val="00EB488C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67BA"/>
    <w:rsid w:val="00EB77B3"/>
    <w:rsid w:val="00EB7B55"/>
    <w:rsid w:val="00EB7B9D"/>
    <w:rsid w:val="00EB7D9B"/>
    <w:rsid w:val="00EC04B7"/>
    <w:rsid w:val="00EC0DEA"/>
    <w:rsid w:val="00EC0FE9"/>
    <w:rsid w:val="00EC16C1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553"/>
    <w:rsid w:val="00EC371E"/>
    <w:rsid w:val="00EC3A3A"/>
    <w:rsid w:val="00EC3C86"/>
    <w:rsid w:val="00EC3DA9"/>
    <w:rsid w:val="00EC429E"/>
    <w:rsid w:val="00EC4603"/>
    <w:rsid w:val="00EC4C00"/>
    <w:rsid w:val="00EC5045"/>
    <w:rsid w:val="00EC6025"/>
    <w:rsid w:val="00EC6326"/>
    <w:rsid w:val="00EC6558"/>
    <w:rsid w:val="00EC67A9"/>
    <w:rsid w:val="00EC6FFF"/>
    <w:rsid w:val="00EC7100"/>
    <w:rsid w:val="00EC74DD"/>
    <w:rsid w:val="00EC7A83"/>
    <w:rsid w:val="00EC7A86"/>
    <w:rsid w:val="00ED01B4"/>
    <w:rsid w:val="00ED0608"/>
    <w:rsid w:val="00ED098A"/>
    <w:rsid w:val="00ED0B2E"/>
    <w:rsid w:val="00ED0C2D"/>
    <w:rsid w:val="00ED1656"/>
    <w:rsid w:val="00ED16CC"/>
    <w:rsid w:val="00ED16D0"/>
    <w:rsid w:val="00ED19F3"/>
    <w:rsid w:val="00ED270B"/>
    <w:rsid w:val="00ED2991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2F4"/>
    <w:rsid w:val="00ED7858"/>
    <w:rsid w:val="00ED79B4"/>
    <w:rsid w:val="00ED79E0"/>
    <w:rsid w:val="00ED7BC7"/>
    <w:rsid w:val="00ED7EEC"/>
    <w:rsid w:val="00EE01E9"/>
    <w:rsid w:val="00EE0315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5A92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A89"/>
    <w:rsid w:val="00EF141D"/>
    <w:rsid w:val="00EF1615"/>
    <w:rsid w:val="00EF196B"/>
    <w:rsid w:val="00EF1A2A"/>
    <w:rsid w:val="00EF20FF"/>
    <w:rsid w:val="00EF23CD"/>
    <w:rsid w:val="00EF2D0D"/>
    <w:rsid w:val="00EF30B1"/>
    <w:rsid w:val="00EF3115"/>
    <w:rsid w:val="00EF3CCF"/>
    <w:rsid w:val="00EF3EC4"/>
    <w:rsid w:val="00EF4049"/>
    <w:rsid w:val="00EF41E4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04"/>
    <w:rsid w:val="00EF7196"/>
    <w:rsid w:val="00EF7356"/>
    <w:rsid w:val="00EF7712"/>
    <w:rsid w:val="00EF7BC1"/>
    <w:rsid w:val="00F002C9"/>
    <w:rsid w:val="00F00611"/>
    <w:rsid w:val="00F00DE1"/>
    <w:rsid w:val="00F0112C"/>
    <w:rsid w:val="00F011CD"/>
    <w:rsid w:val="00F01478"/>
    <w:rsid w:val="00F01723"/>
    <w:rsid w:val="00F01730"/>
    <w:rsid w:val="00F01BE8"/>
    <w:rsid w:val="00F01D6B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BDA"/>
    <w:rsid w:val="00F11D3F"/>
    <w:rsid w:val="00F11F18"/>
    <w:rsid w:val="00F121A8"/>
    <w:rsid w:val="00F122A6"/>
    <w:rsid w:val="00F1233F"/>
    <w:rsid w:val="00F12411"/>
    <w:rsid w:val="00F12547"/>
    <w:rsid w:val="00F12D91"/>
    <w:rsid w:val="00F130DE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3A0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3CCA"/>
    <w:rsid w:val="00F241DD"/>
    <w:rsid w:val="00F24298"/>
    <w:rsid w:val="00F24702"/>
    <w:rsid w:val="00F24715"/>
    <w:rsid w:val="00F24866"/>
    <w:rsid w:val="00F249AB"/>
    <w:rsid w:val="00F24BEB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470"/>
    <w:rsid w:val="00F27549"/>
    <w:rsid w:val="00F2799E"/>
    <w:rsid w:val="00F27EB4"/>
    <w:rsid w:val="00F27F0A"/>
    <w:rsid w:val="00F30745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2FAB"/>
    <w:rsid w:val="00F33190"/>
    <w:rsid w:val="00F334C5"/>
    <w:rsid w:val="00F33A91"/>
    <w:rsid w:val="00F33CAA"/>
    <w:rsid w:val="00F34693"/>
    <w:rsid w:val="00F347E2"/>
    <w:rsid w:val="00F34BFB"/>
    <w:rsid w:val="00F35029"/>
    <w:rsid w:val="00F3505A"/>
    <w:rsid w:val="00F35BCC"/>
    <w:rsid w:val="00F3617A"/>
    <w:rsid w:val="00F361FD"/>
    <w:rsid w:val="00F3644B"/>
    <w:rsid w:val="00F3650F"/>
    <w:rsid w:val="00F3681E"/>
    <w:rsid w:val="00F36839"/>
    <w:rsid w:val="00F368AA"/>
    <w:rsid w:val="00F3696F"/>
    <w:rsid w:val="00F36E4C"/>
    <w:rsid w:val="00F36EA0"/>
    <w:rsid w:val="00F37252"/>
    <w:rsid w:val="00F3728F"/>
    <w:rsid w:val="00F374DB"/>
    <w:rsid w:val="00F40143"/>
    <w:rsid w:val="00F4061C"/>
    <w:rsid w:val="00F406C7"/>
    <w:rsid w:val="00F407F8"/>
    <w:rsid w:val="00F40CD0"/>
    <w:rsid w:val="00F40F67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5BD"/>
    <w:rsid w:val="00F44643"/>
    <w:rsid w:val="00F44963"/>
    <w:rsid w:val="00F449A4"/>
    <w:rsid w:val="00F44B8D"/>
    <w:rsid w:val="00F44D3C"/>
    <w:rsid w:val="00F44D60"/>
    <w:rsid w:val="00F45368"/>
    <w:rsid w:val="00F454E4"/>
    <w:rsid w:val="00F458F0"/>
    <w:rsid w:val="00F45A2F"/>
    <w:rsid w:val="00F45ACB"/>
    <w:rsid w:val="00F45B6E"/>
    <w:rsid w:val="00F45E06"/>
    <w:rsid w:val="00F460ED"/>
    <w:rsid w:val="00F46206"/>
    <w:rsid w:val="00F463A7"/>
    <w:rsid w:val="00F46930"/>
    <w:rsid w:val="00F47441"/>
    <w:rsid w:val="00F476DE"/>
    <w:rsid w:val="00F47750"/>
    <w:rsid w:val="00F4775F"/>
    <w:rsid w:val="00F50194"/>
    <w:rsid w:val="00F50387"/>
    <w:rsid w:val="00F503DB"/>
    <w:rsid w:val="00F50413"/>
    <w:rsid w:val="00F50489"/>
    <w:rsid w:val="00F505CF"/>
    <w:rsid w:val="00F50800"/>
    <w:rsid w:val="00F50ED1"/>
    <w:rsid w:val="00F518AF"/>
    <w:rsid w:val="00F5194C"/>
    <w:rsid w:val="00F51B71"/>
    <w:rsid w:val="00F51C38"/>
    <w:rsid w:val="00F51C3F"/>
    <w:rsid w:val="00F521C8"/>
    <w:rsid w:val="00F52331"/>
    <w:rsid w:val="00F52705"/>
    <w:rsid w:val="00F52879"/>
    <w:rsid w:val="00F529A7"/>
    <w:rsid w:val="00F529E0"/>
    <w:rsid w:val="00F531B6"/>
    <w:rsid w:val="00F539A4"/>
    <w:rsid w:val="00F53AFB"/>
    <w:rsid w:val="00F53B9C"/>
    <w:rsid w:val="00F541A6"/>
    <w:rsid w:val="00F54604"/>
    <w:rsid w:val="00F54CBD"/>
    <w:rsid w:val="00F54F82"/>
    <w:rsid w:val="00F55121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E5A"/>
    <w:rsid w:val="00F6134F"/>
    <w:rsid w:val="00F61D36"/>
    <w:rsid w:val="00F61D3B"/>
    <w:rsid w:val="00F61ED7"/>
    <w:rsid w:val="00F622F6"/>
    <w:rsid w:val="00F62366"/>
    <w:rsid w:val="00F632CA"/>
    <w:rsid w:val="00F63FAD"/>
    <w:rsid w:val="00F642C9"/>
    <w:rsid w:val="00F64A52"/>
    <w:rsid w:val="00F64AF1"/>
    <w:rsid w:val="00F64B5D"/>
    <w:rsid w:val="00F64CC7"/>
    <w:rsid w:val="00F65578"/>
    <w:rsid w:val="00F6596F"/>
    <w:rsid w:val="00F65AEF"/>
    <w:rsid w:val="00F65B51"/>
    <w:rsid w:val="00F65C12"/>
    <w:rsid w:val="00F65CD1"/>
    <w:rsid w:val="00F65ED2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2E3"/>
    <w:rsid w:val="00F70B4E"/>
    <w:rsid w:val="00F71CC9"/>
    <w:rsid w:val="00F71EEC"/>
    <w:rsid w:val="00F71FBC"/>
    <w:rsid w:val="00F722E4"/>
    <w:rsid w:val="00F722E5"/>
    <w:rsid w:val="00F724F2"/>
    <w:rsid w:val="00F72688"/>
    <w:rsid w:val="00F72A36"/>
    <w:rsid w:val="00F72C38"/>
    <w:rsid w:val="00F72E65"/>
    <w:rsid w:val="00F72E7F"/>
    <w:rsid w:val="00F730D4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70A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DFD"/>
    <w:rsid w:val="00F870C7"/>
    <w:rsid w:val="00F871ED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7F"/>
    <w:rsid w:val="00F929E6"/>
    <w:rsid w:val="00F92A94"/>
    <w:rsid w:val="00F92FFC"/>
    <w:rsid w:val="00F93077"/>
    <w:rsid w:val="00F93D8E"/>
    <w:rsid w:val="00F94240"/>
    <w:rsid w:val="00F9436F"/>
    <w:rsid w:val="00F94379"/>
    <w:rsid w:val="00F9438D"/>
    <w:rsid w:val="00F949FA"/>
    <w:rsid w:val="00F94C74"/>
    <w:rsid w:val="00F94CCA"/>
    <w:rsid w:val="00F94E63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4CE"/>
    <w:rsid w:val="00F975E7"/>
    <w:rsid w:val="00F97790"/>
    <w:rsid w:val="00F979EF"/>
    <w:rsid w:val="00F97BFD"/>
    <w:rsid w:val="00F97C15"/>
    <w:rsid w:val="00F97E52"/>
    <w:rsid w:val="00F97F4A"/>
    <w:rsid w:val="00FA08E1"/>
    <w:rsid w:val="00FA0993"/>
    <w:rsid w:val="00FA0F22"/>
    <w:rsid w:val="00FA145F"/>
    <w:rsid w:val="00FA194B"/>
    <w:rsid w:val="00FA195C"/>
    <w:rsid w:val="00FA19B2"/>
    <w:rsid w:val="00FA1BD3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371"/>
    <w:rsid w:val="00FA5A2F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B75"/>
    <w:rsid w:val="00FB1B89"/>
    <w:rsid w:val="00FB24DB"/>
    <w:rsid w:val="00FB263E"/>
    <w:rsid w:val="00FB27C4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5E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0A2"/>
    <w:rsid w:val="00FC04AA"/>
    <w:rsid w:val="00FC0766"/>
    <w:rsid w:val="00FC07FA"/>
    <w:rsid w:val="00FC082D"/>
    <w:rsid w:val="00FC0DB7"/>
    <w:rsid w:val="00FC1046"/>
    <w:rsid w:val="00FC15DF"/>
    <w:rsid w:val="00FC1959"/>
    <w:rsid w:val="00FC1F1C"/>
    <w:rsid w:val="00FC21C2"/>
    <w:rsid w:val="00FC22F3"/>
    <w:rsid w:val="00FC23A7"/>
    <w:rsid w:val="00FC23E9"/>
    <w:rsid w:val="00FC240A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03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ACA"/>
    <w:rsid w:val="00FC6D4A"/>
    <w:rsid w:val="00FC70A6"/>
    <w:rsid w:val="00FC7AF5"/>
    <w:rsid w:val="00FC7BCB"/>
    <w:rsid w:val="00FC7E8C"/>
    <w:rsid w:val="00FD02D6"/>
    <w:rsid w:val="00FD035F"/>
    <w:rsid w:val="00FD03EF"/>
    <w:rsid w:val="00FD054C"/>
    <w:rsid w:val="00FD0958"/>
    <w:rsid w:val="00FD0A25"/>
    <w:rsid w:val="00FD1595"/>
    <w:rsid w:val="00FD17CA"/>
    <w:rsid w:val="00FD20F4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3E28"/>
    <w:rsid w:val="00FD40B8"/>
    <w:rsid w:val="00FD43B1"/>
    <w:rsid w:val="00FD455C"/>
    <w:rsid w:val="00FD45DB"/>
    <w:rsid w:val="00FD46CA"/>
    <w:rsid w:val="00FD4B5C"/>
    <w:rsid w:val="00FD4C48"/>
    <w:rsid w:val="00FD4DC8"/>
    <w:rsid w:val="00FD4E71"/>
    <w:rsid w:val="00FD516B"/>
    <w:rsid w:val="00FD558C"/>
    <w:rsid w:val="00FD5D75"/>
    <w:rsid w:val="00FD5EA2"/>
    <w:rsid w:val="00FD61F0"/>
    <w:rsid w:val="00FD6435"/>
    <w:rsid w:val="00FD6838"/>
    <w:rsid w:val="00FD6908"/>
    <w:rsid w:val="00FD6A8E"/>
    <w:rsid w:val="00FD7194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1F"/>
    <w:rsid w:val="00FE2879"/>
    <w:rsid w:val="00FE3968"/>
    <w:rsid w:val="00FE3B8C"/>
    <w:rsid w:val="00FE3C96"/>
    <w:rsid w:val="00FE421B"/>
    <w:rsid w:val="00FE4230"/>
    <w:rsid w:val="00FE4B8A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F0325"/>
    <w:rsid w:val="00FF046D"/>
    <w:rsid w:val="00FF1257"/>
    <w:rsid w:val="00FF183D"/>
    <w:rsid w:val="00FF19E3"/>
    <w:rsid w:val="00FF1B1A"/>
    <w:rsid w:val="00FF1DD7"/>
    <w:rsid w:val="00FF2072"/>
    <w:rsid w:val="00FF24F5"/>
    <w:rsid w:val="00FF2510"/>
    <w:rsid w:val="00FF2A71"/>
    <w:rsid w:val="00FF2B76"/>
    <w:rsid w:val="00FF2F1B"/>
    <w:rsid w:val="00FF359B"/>
    <w:rsid w:val="00FF39B9"/>
    <w:rsid w:val="00FF3BEB"/>
    <w:rsid w:val="00FF3E8F"/>
    <w:rsid w:val="00FF408F"/>
    <w:rsid w:val="00FF46DD"/>
    <w:rsid w:val="00FF4CD0"/>
    <w:rsid w:val="00FF4EBA"/>
    <w:rsid w:val="00FF5225"/>
    <w:rsid w:val="00FF5607"/>
    <w:rsid w:val="00FF5747"/>
    <w:rsid w:val="00FF5798"/>
    <w:rsid w:val="00FF5895"/>
    <w:rsid w:val="00FF5E68"/>
    <w:rsid w:val="00FF66CF"/>
    <w:rsid w:val="00FF66F0"/>
    <w:rsid w:val="00FF692F"/>
    <w:rsid w:val="00FF6A37"/>
    <w:rsid w:val="00FF6C97"/>
    <w:rsid w:val="00FF6D53"/>
    <w:rsid w:val="00FF6E0B"/>
    <w:rsid w:val="00FF7936"/>
    <w:rsid w:val="00FF79DD"/>
    <w:rsid w:val="00FF7B69"/>
    <w:rsid w:val="00FF7D73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D6C0E38E-7B63-4F85-866C-9B9C31CD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F8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79C"/>
    <w:pPr>
      <w:keepNext/>
      <w:keepLines/>
      <w:spacing w:before="40" w:after="0"/>
      <w:outlineLvl w:val="3"/>
    </w:pPr>
    <w:rPr>
      <w:rFonts w:eastAsiaTheme="majorEastAsia"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02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165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9679C"/>
    <w:rPr>
      <w:rFonts w:eastAsiaTheme="majorEastAsia"/>
      <w:i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F702E3"/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character" w:customStyle="1" w:styleId="Heading6Char">
    <w:name w:val="Heading 6 Char"/>
    <w:basedOn w:val="DefaultParagraphFont"/>
    <w:link w:val="Heading6"/>
    <w:uiPriority w:val="9"/>
    <w:rsid w:val="00D41656"/>
    <w:rPr>
      <w:rFonts w:asciiTheme="majorHAnsi" w:eastAsiaTheme="majorEastAsia" w:hAnsiTheme="majorHAnsi" w:cstheme="majorBidi"/>
      <w:color w:val="1F4D78" w:themeColor="accent1" w:themeShade="7F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211831386d70d8641f4faa73d23a5ef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0b186b68d2ff30a386643ea6d0a024b4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7E4C040-1472-4521-8F63-CD410AEAE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6471</TotalTime>
  <Pages>1</Pages>
  <Words>9525</Words>
  <Characters>54296</Characters>
  <Application>Microsoft Office Word</Application>
  <DocSecurity>4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Nuthathai Wangsermwong (นัทธ์หทัย หวังเสริมวงศ์)</cp:lastModifiedBy>
  <cp:revision>628</cp:revision>
  <cp:lastPrinted>2022-10-10T09:55:00Z</cp:lastPrinted>
  <dcterms:created xsi:type="dcterms:W3CDTF">2023-01-28T16:07:00Z</dcterms:created>
  <dcterms:modified xsi:type="dcterms:W3CDTF">2025-12-04T07:33:00Z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0x01010001158CFE2084FC4C9276127111A4431C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2021-09-13T07:26:23Z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46fb2af9-e09d-4e6f-94d2-06092e45b0d7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3100</vt:r8>
  </property>
  <property fmtid="{D5CDD505-2E9C-101B-9397-08002B2CF9AE}" pid="11" name="ae9l">
    <vt:lpwstr>Current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j0ju">
    <vt:lpwstr>Current</vt:lpwstr>
  </property>
  <property fmtid="{D5CDD505-2E9C-101B-9397-08002B2CF9AE}" pid="15" name="TemplateUrl">
    <vt:lpwstr/>
  </property>
  <property fmtid="{D5CDD505-2E9C-101B-9397-08002B2CF9AE}" pid="16" name="MediaServiceImageTags">
    <vt:lpwstr/>
  </property>
  <property fmtid="{D5CDD505-2E9C-101B-9397-08002B2CF9AE}" pid="17" name="docLang">
    <vt:lpwstr>th</vt:lpwstr>
  </property>
</Properties>
</file>